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562F" w14:textId="77777777" w:rsidR="000F3DA7" w:rsidRPr="004C32BD" w:rsidRDefault="000F3DA7" w:rsidP="004C32B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/>
          <w:bCs/>
          <w:iCs/>
          <w:sz w:val="20"/>
          <w:szCs w:val="20"/>
        </w:rPr>
      </w:pPr>
      <w:r w:rsidRPr="004C32BD">
        <w:rPr>
          <w:rStyle w:val="7TimesNewRoman"/>
          <w:rFonts w:ascii="Times New Roman" w:hAnsi="Times New Roman"/>
          <w:bCs/>
          <w:iCs/>
          <w:sz w:val="20"/>
          <w:szCs w:val="20"/>
        </w:rPr>
        <w:t>УТВЕРЖДЕНО</w:t>
      </w:r>
    </w:p>
    <w:p w14:paraId="2ECAF55C" w14:textId="77777777" w:rsidR="004C32BD" w:rsidRPr="004C32BD" w:rsidRDefault="004C32BD" w:rsidP="004C32B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</w:pPr>
      <w:r w:rsidRPr="004C32BD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решением Совета депутатов </w:t>
      </w:r>
    </w:p>
    <w:p w14:paraId="3B338B4F" w14:textId="77777777" w:rsidR="004C32BD" w:rsidRPr="00632DBE" w:rsidRDefault="004C32BD" w:rsidP="004C32B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</w:pPr>
      <w:r w:rsidRPr="004C32BD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Ломоносовского муниципального </w:t>
      </w:r>
    </w:p>
    <w:p w14:paraId="43743B14" w14:textId="77777777" w:rsidR="004C32BD" w:rsidRPr="004C32BD" w:rsidRDefault="004C32BD" w:rsidP="004C32B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</w:pPr>
      <w:r w:rsidRPr="004C32BD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>района Ленинградской области</w:t>
      </w:r>
    </w:p>
    <w:p w14:paraId="5D0B3EE3" w14:textId="77777777" w:rsidR="004C32BD" w:rsidRPr="00FF2E98" w:rsidRDefault="004C32BD" w:rsidP="004C32BD">
      <w:pPr>
        <w:pStyle w:val="72"/>
        <w:shd w:val="clear" w:color="auto" w:fill="auto"/>
        <w:spacing w:before="0" w:line="240" w:lineRule="auto"/>
        <w:ind w:left="5954"/>
        <w:jc w:val="left"/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</w:pPr>
      <w:r w:rsidRPr="004C32BD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>от __________</w:t>
      </w:r>
      <w:r w:rsidRPr="00FF2E98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>___</w:t>
      </w:r>
      <w:r w:rsidRPr="004C32BD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 № ________</w:t>
      </w:r>
      <w:r w:rsidRPr="00FF2E98">
        <w:rPr>
          <w:rStyle w:val="7TimesNewRoman"/>
          <w:rFonts w:ascii="Times New Roman" w:hAnsi="Times New Roman" w:cs="Times New Roman"/>
          <w:bCs/>
          <w:iCs/>
          <w:color w:val="000000"/>
          <w:sz w:val="22"/>
          <w:szCs w:val="22"/>
        </w:rPr>
        <w:t>__</w:t>
      </w:r>
    </w:p>
    <w:p w14:paraId="13787564" w14:textId="529EF6F4" w:rsidR="000F3DA7" w:rsidRPr="004C32BD" w:rsidRDefault="004C32BD" w:rsidP="004C32BD">
      <w:pPr>
        <w:autoSpaceDE w:val="0"/>
        <w:autoSpaceDN w:val="0"/>
        <w:adjustRightInd w:val="0"/>
        <w:ind w:left="5954"/>
        <w:rPr>
          <w:bCs/>
          <w:iCs/>
          <w:sz w:val="20"/>
          <w:szCs w:val="20"/>
        </w:rPr>
      </w:pPr>
      <w:r w:rsidRPr="000E07E3">
        <w:rPr>
          <w:bCs/>
          <w:iCs/>
          <w:sz w:val="22"/>
          <w:szCs w:val="22"/>
        </w:rPr>
        <w:t>(приложение</w:t>
      </w:r>
      <w:r w:rsidR="000E07E3" w:rsidRPr="000E07E3">
        <w:rPr>
          <w:bCs/>
          <w:iCs/>
          <w:sz w:val="22"/>
          <w:szCs w:val="22"/>
        </w:rPr>
        <w:t xml:space="preserve"> 4</w:t>
      </w:r>
      <w:r w:rsidRPr="000E07E3">
        <w:rPr>
          <w:bCs/>
          <w:iCs/>
          <w:sz w:val="22"/>
          <w:szCs w:val="22"/>
        </w:rPr>
        <w:t>)</w:t>
      </w:r>
    </w:p>
    <w:p w14:paraId="0F3C3886" w14:textId="77777777" w:rsidR="000F3DA7" w:rsidRPr="00547D2A" w:rsidRDefault="000F3DA7" w:rsidP="00E46D46">
      <w:pPr>
        <w:jc w:val="center"/>
        <w:rPr>
          <w:bCs/>
          <w:sz w:val="28"/>
          <w:szCs w:val="28"/>
        </w:rPr>
      </w:pPr>
    </w:p>
    <w:p w14:paraId="14513331" w14:textId="77777777" w:rsidR="000F3DA7" w:rsidRPr="0042112C" w:rsidRDefault="000F3DA7" w:rsidP="00E46D46">
      <w:pPr>
        <w:jc w:val="center"/>
        <w:rPr>
          <w:bCs/>
          <w:sz w:val="28"/>
          <w:szCs w:val="28"/>
        </w:rPr>
      </w:pPr>
      <w:r w:rsidRPr="0042112C">
        <w:rPr>
          <w:bCs/>
          <w:sz w:val="28"/>
          <w:szCs w:val="28"/>
        </w:rPr>
        <w:t>ПОЛОЖЕНИЕ</w:t>
      </w:r>
    </w:p>
    <w:p w14:paraId="51DADA53" w14:textId="77777777" w:rsidR="0042112C" w:rsidRDefault="000F3DA7" w:rsidP="00E46D46">
      <w:pPr>
        <w:jc w:val="center"/>
        <w:rPr>
          <w:bCs/>
          <w:sz w:val="28"/>
          <w:szCs w:val="28"/>
        </w:rPr>
      </w:pPr>
      <w:r w:rsidRPr="0042112C">
        <w:rPr>
          <w:bCs/>
          <w:sz w:val="28"/>
          <w:szCs w:val="28"/>
        </w:rPr>
        <w:t xml:space="preserve">о </w:t>
      </w:r>
      <w:r w:rsidRPr="0042112C">
        <w:rPr>
          <w:sz w:val="28"/>
          <w:szCs w:val="28"/>
        </w:rPr>
        <w:t>порядке выплаты премий</w:t>
      </w:r>
      <w:r w:rsidRPr="0042112C">
        <w:rPr>
          <w:bCs/>
          <w:sz w:val="28"/>
          <w:szCs w:val="28"/>
        </w:rPr>
        <w:t xml:space="preserve"> в администрации </w:t>
      </w:r>
    </w:p>
    <w:p w14:paraId="34F94EAD" w14:textId="77777777" w:rsidR="0042112C" w:rsidRDefault="000F3DA7" w:rsidP="00E46D46">
      <w:pPr>
        <w:jc w:val="center"/>
        <w:rPr>
          <w:sz w:val="28"/>
          <w:szCs w:val="28"/>
        </w:rPr>
      </w:pPr>
      <w:r w:rsidRPr="0042112C">
        <w:rPr>
          <w:bCs/>
          <w:sz w:val="28"/>
          <w:szCs w:val="28"/>
        </w:rPr>
        <w:t>Ломоносовского муниципального района Ленинградской области</w:t>
      </w:r>
      <w:r w:rsidRPr="0042112C">
        <w:rPr>
          <w:sz w:val="28"/>
          <w:szCs w:val="28"/>
        </w:rPr>
        <w:t xml:space="preserve"> </w:t>
      </w:r>
    </w:p>
    <w:p w14:paraId="0A258F5C" w14:textId="53F68FD9" w:rsidR="000F3DA7" w:rsidRPr="0042112C" w:rsidRDefault="000F3DA7" w:rsidP="00E46D46">
      <w:pPr>
        <w:jc w:val="center"/>
        <w:rPr>
          <w:bCs/>
          <w:sz w:val="28"/>
          <w:szCs w:val="28"/>
        </w:rPr>
      </w:pPr>
      <w:r w:rsidRPr="0042112C">
        <w:rPr>
          <w:sz w:val="28"/>
          <w:szCs w:val="28"/>
        </w:rPr>
        <w:t>по итогам работы за квартал</w:t>
      </w:r>
      <w:r w:rsidR="00742A57" w:rsidRPr="0042112C">
        <w:rPr>
          <w:sz w:val="28"/>
          <w:szCs w:val="28"/>
        </w:rPr>
        <w:t>, год</w:t>
      </w:r>
    </w:p>
    <w:p w14:paraId="5DF96482" w14:textId="77777777" w:rsidR="000F3DA7" w:rsidRPr="0042112C" w:rsidRDefault="000F3DA7" w:rsidP="00E46D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91AFE2" w14:textId="77777777" w:rsidR="000F3DA7" w:rsidRPr="00561E29" w:rsidRDefault="000F3DA7" w:rsidP="00457746">
      <w:pPr>
        <w:pStyle w:val="ConsPlusTitle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Общие положения</w:t>
      </w:r>
    </w:p>
    <w:p w14:paraId="47155714" w14:textId="77777777" w:rsidR="000F3DA7" w:rsidRPr="00561E29" w:rsidRDefault="000F3DA7" w:rsidP="0045774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8BA7C46" w14:textId="77777777" w:rsidR="000F3DA7" w:rsidRPr="00561E29" w:rsidRDefault="000F3DA7" w:rsidP="00457746">
      <w:pPr>
        <w:pStyle w:val="ConsPlusTitle"/>
        <w:numPr>
          <w:ilvl w:val="1"/>
          <w:numId w:val="2"/>
        </w:numPr>
        <w:tabs>
          <w:tab w:val="left" w:pos="993"/>
        </w:tabs>
        <w:ind w:left="0" w:firstLine="540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bookmarkStart w:id="0" w:name="P48"/>
      <w:bookmarkEnd w:id="0"/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Настоящее Положение устанавливает порядок выплаты премий </w:t>
      </w:r>
      <w:r w:rsidR="003622A2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в администрации Ломоносовского муниципального района Ленинградской области (далее – администрация) 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муниципальным служащим </w:t>
      </w:r>
      <w:r w:rsidR="005D279A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администрации Ломоносовского муниципального района Ленинградской области (далее – муниципальные служащие) 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>и работник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>а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>м</w:t>
      </w:r>
      <w:r w:rsidR="005D279A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администрации Ломоносовского муниципального района Ленинградской области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>, замещающи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>м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должности, не являющиеся должностями муниципальной службы (далее – работники), </w:t>
      </w:r>
      <w:r w:rsidR="00FF2E98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а также главе администрации Ломоносовского муниципального района Ленинградской области (далее – </w:t>
      </w:r>
      <w:r w:rsidR="005A7E7C" w:rsidRPr="00561E29">
        <w:rPr>
          <w:rFonts w:ascii="Times New Roman" w:hAnsi="Times New Roman" w:cs="Times New Roman"/>
          <w:b w:val="0"/>
          <w:bCs/>
          <w:sz w:val="26"/>
          <w:szCs w:val="26"/>
        </w:rPr>
        <w:t>Г</w:t>
      </w:r>
      <w:r w:rsidR="00FF2E98" w:rsidRPr="00561E29">
        <w:rPr>
          <w:rFonts w:ascii="Times New Roman" w:hAnsi="Times New Roman" w:cs="Times New Roman"/>
          <w:b w:val="0"/>
          <w:bCs/>
          <w:sz w:val="26"/>
          <w:szCs w:val="26"/>
        </w:rPr>
        <w:t>лава администрация)</w:t>
      </w:r>
      <w:r w:rsidR="008B11DB" w:rsidRPr="00561E29">
        <w:rPr>
          <w:rFonts w:ascii="Times New Roman" w:hAnsi="Times New Roman" w:cs="Times New Roman"/>
          <w:b w:val="0"/>
          <w:bCs/>
          <w:sz w:val="26"/>
          <w:szCs w:val="26"/>
        </w:rPr>
        <w:t>,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по итогам работы за квартал</w:t>
      </w:r>
      <w:r w:rsidR="003622A2" w:rsidRPr="00561E29">
        <w:rPr>
          <w:rFonts w:ascii="Times New Roman" w:hAnsi="Times New Roman" w:cs="Times New Roman"/>
          <w:b w:val="0"/>
          <w:bCs/>
          <w:sz w:val="26"/>
          <w:szCs w:val="26"/>
        </w:rPr>
        <w:t>, год</w:t>
      </w:r>
      <w:r w:rsidR="00625235" w:rsidRPr="00561E29">
        <w:rPr>
          <w:rFonts w:ascii="Times New Roman" w:hAnsi="Times New Roman" w:cs="Times New Roman"/>
          <w:b w:val="0"/>
          <w:bCs/>
          <w:sz w:val="26"/>
          <w:szCs w:val="26"/>
        </w:rPr>
        <w:t>.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</w:p>
    <w:p w14:paraId="453E5362" w14:textId="6BF65A05" w:rsidR="008B3056" w:rsidRPr="00561E29" w:rsidRDefault="00A230A3" w:rsidP="008B3056">
      <w:pPr>
        <w:ind w:firstLine="567"/>
        <w:jc w:val="both"/>
        <w:rPr>
          <w:sz w:val="26"/>
          <w:szCs w:val="26"/>
          <w:rPrChange w:id="1" w:author="овраменко_ид" w:date="2025-08-27T14:30:00Z">
            <w:rPr>
              <w:highlight w:val="yellow"/>
            </w:rPr>
          </w:rPrChange>
        </w:rPr>
      </w:pPr>
      <w:r w:rsidRPr="00561E29">
        <w:rPr>
          <w:sz w:val="26"/>
          <w:szCs w:val="26"/>
          <w:rPrChange w:id="2" w:author="овраменко_ид" w:date="2025-08-27T14:30:00Z">
            <w:rPr>
              <w:highlight w:val="yellow"/>
            </w:rPr>
          </w:rPrChange>
        </w:rPr>
        <w:t>Настоящее положение распространяется на отраслевые (функциональные) органы – структурные подразделения администрации</w:t>
      </w:r>
      <w:r w:rsidRPr="00561E29">
        <w:rPr>
          <w:bCs/>
          <w:sz w:val="26"/>
          <w:szCs w:val="26"/>
          <w:rPrChange w:id="3" w:author="овраменко_ид" w:date="2025-08-27T14:30:00Z">
            <w:rPr>
              <w:bCs/>
              <w:highlight w:val="yellow"/>
            </w:rPr>
          </w:rPrChange>
        </w:rPr>
        <w:t xml:space="preserve"> Ломоносовского муниципального района Ленинградской области (далее – функциональные органы администрации), имеющие статус юридического лица, руководители которых наделены правами</w:t>
      </w:r>
      <w:r w:rsidRPr="00561E29">
        <w:rPr>
          <w:sz w:val="26"/>
          <w:szCs w:val="26"/>
          <w:rPrChange w:id="4" w:author="овраменко_ид" w:date="2025-08-27T14:30:00Z">
            <w:rPr>
              <w:highlight w:val="yellow"/>
            </w:rPr>
          </w:rPrChange>
        </w:rPr>
        <w:t xml:space="preserve"> представителя нанимателя (работодателя).</w:t>
      </w:r>
    </w:p>
    <w:p w14:paraId="0311BB29" w14:textId="77777777" w:rsidR="000F3DA7" w:rsidRPr="00561E29" w:rsidRDefault="000F3DA7" w:rsidP="00457746">
      <w:pPr>
        <w:pStyle w:val="ConsPlusTitle"/>
        <w:numPr>
          <w:ilvl w:val="1"/>
          <w:numId w:val="2"/>
        </w:numPr>
        <w:tabs>
          <w:tab w:val="left" w:pos="993"/>
        </w:tabs>
        <w:ind w:left="0" w:firstLine="540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bookmarkStart w:id="5" w:name="P59"/>
      <w:bookmarkEnd w:id="5"/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Выплата премий по итогам работы за квартал</w:t>
      </w:r>
      <w:r w:rsidR="005D12BD" w:rsidRPr="00561E29">
        <w:rPr>
          <w:rFonts w:ascii="Times New Roman" w:hAnsi="Times New Roman" w:cs="Times New Roman"/>
          <w:b w:val="0"/>
          <w:bCs/>
          <w:sz w:val="26"/>
          <w:szCs w:val="26"/>
        </w:rPr>
        <w:t>, год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осуществляется при наличии экономии по составляющим фонда оплаты труда и в ее пределах</w:t>
      </w:r>
      <w:r w:rsidR="00547D2A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муниципальным служащим и работникам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, устанавливаемого в соответствии с </w:t>
      </w:r>
      <w:r w:rsidR="004C32BD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Положением об оплате труда лиц, замещающих муниципальные должности, муниципальных служащих и работников, замещающих должности, не являющиеся должностями муниципальной службы, </w:t>
      </w:r>
      <w:r w:rsidR="00A230A3" w:rsidRPr="00561E29">
        <w:rPr>
          <w:rFonts w:ascii="Times New Roman" w:hAnsi="Times New Roman" w:cs="Times New Roman"/>
          <w:b w:val="0"/>
          <w:bCs/>
          <w:sz w:val="26"/>
          <w:szCs w:val="26"/>
          <w:rPrChange w:id="6" w:author="овраменко_ид" w:date="2025-08-27T14:30:00Z">
            <w:rPr>
              <w:rFonts w:ascii="Times New Roman" w:hAnsi="Times New Roman" w:cs="Times New Roman"/>
              <w:b w:val="0"/>
              <w:bCs/>
              <w:sz w:val="24"/>
              <w:highlight w:val="yellow"/>
            </w:rPr>
          </w:rPrChange>
        </w:rPr>
        <w:t>в органах местного самоуправления</w:t>
      </w:r>
      <w:r w:rsidR="004C32BD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муниципального образования Ломоносовский муниципальный район Ленинградской области, утвержденным </w:t>
      </w:r>
      <w:r w:rsidR="00707DC1" w:rsidRPr="00561E29">
        <w:rPr>
          <w:rFonts w:ascii="Times New Roman" w:hAnsi="Times New Roman" w:cs="Times New Roman"/>
          <w:b w:val="0"/>
          <w:bCs/>
          <w:sz w:val="26"/>
          <w:szCs w:val="26"/>
        </w:rPr>
        <w:t>решением Совета депутатов Ломоносовского муниципального района Ленинградской области</w:t>
      </w:r>
      <w:r w:rsidR="00EA212C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(далее – Совет депутатов района)</w:t>
      </w:r>
      <w:r w:rsidR="00547D2A" w:rsidRPr="00561E29">
        <w:rPr>
          <w:rFonts w:ascii="Times New Roman" w:hAnsi="Times New Roman" w:cs="Times New Roman"/>
          <w:b w:val="0"/>
          <w:bCs/>
          <w:sz w:val="26"/>
          <w:szCs w:val="26"/>
        </w:rPr>
        <w:t>.</w:t>
      </w:r>
    </w:p>
    <w:p w14:paraId="5A45BE3A" w14:textId="77777777" w:rsidR="000F3DA7" w:rsidRPr="00561E29" w:rsidRDefault="000F3DA7" w:rsidP="00457746">
      <w:pPr>
        <w:pStyle w:val="ConsPlusTitle"/>
        <w:numPr>
          <w:ilvl w:val="1"/>
          <w:numId w:val="2"/>
        </w:numPr>
        <w:tabs>
          <w:tab w:val="left" w:pos="993"/>
        </w:tabs>
        <w:ind w:left="0" w:firstLine="540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bookmarkStart w:id="7" w:name="P66"/>
      <w:bookmarkEnd w:id="7"/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Выплата премий по итогам работы за квартал</w:t>
      </w:r>
      <w:r w:rsidR="005D12BD" w:rsidRPr="00561E29">
        <w:rPr>
          <w:rFonts w:ascii="Times New Roman" w:hAnsi="Times New Roman" w:cs="Times New Roman"/>
          <w:b w:val="0"/>
          <w:bCs/>
          <w:sz w:val="26"/>
          <w:szCs w:val="26"/>
        </w:rPr>
        <w:t>, год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осуществляется с учетом следующих показателей:</w:t>
      </w:r>
    </w:p>
    <w:p w14:paraId="409FA8F7" w14:textId="77777777" w:rsidR="000F3DA7" w:rsidRPr="00561E29" w:rsidRDefault="000F3DA7" w:rsidP="00561E29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своевременного и надлежащего исполнения перечней поручений Президента Российской Федерации, Правительства Российской Федерации, Губернатора Ленинградской области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>, главы администрации</w:t>
      </w:r>
      <w:r w:rsidR="004C32BD" w:rsidRPr="00561E29">
        <w:rPr>
          <w:rFonts w:ascii="Times New Roman" w:hAnsi="Times New Roman" w:cs="Times New Roman"/>
          <w:b w:val="0"/>
          <w:bCs/>
          <w:sz w:val="26"/>
          <w:szCs w:val="26"/>
        </w:rPr>
        <w:t>, заместителей главы администрации, непосредственных руководителей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;</w:t>
      </w:r>
    </w:p>
    <w:p w14:paraId="4821D9CE" w14:textId="77777777" w:rsidR="000F3DA7" w:rsidRPr="00561E29" w:rsidRDefault="000F3DA7" w:rsidP="00561E29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реализации региональных проектов, обеспечивающих достижение целей, показателей и результатов федеральных проектов, входящих в состав национальных проектов;</w:t>
      </w:r>
    </w:p>
    <w:p w14:paraId="55AD9804" w14:textId="0CE9621E" w:rsidR="00A230A3" w:rsidRPr="00561E29" w:rsidRDefault="000F3DA7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ins w:id="8" w:author="овраменко_ид" w:date="2025-08-27T12:51:00Z"/>
          <w:rFonts w:ascii="Times New Roman" w:hAnsi="Times New Roman" w:cs="Times New Roman"/>
          <w:bCs/>
          <w:sz w:val="26"/>
          <w:szCs w:val="26"/>
        </w:rPr>
        <w:pPrChange w:id="9" w:author="овраменко_ид" w:date="2025-08-27T12:51:00Z">
          <w:pPr>
            <w:pStyle w:val="ConsPlusNormal"/>
            <w:ind w:firstLine="540"/>
            <w:jc w:val="both"/>
          </w:pPr>
        </w:pPrChange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оценки результатов работы и личного вклада, в том числе произведенной на основании сведений о результатах деятельности 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>структурных подразделений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, представляемых </w:t>
      </w:r>
      <w:ins w:id="10" w:author="овраменко_ид" w:date="2025-08-27T12:51:00Z">
        <w:r w:rsidR="00DA4633" w:rsidRPr="00561E29">
          <w:rPr>
            <w:rFonts w:ascii="Times New Roman" w:hAnsi="Times New Roman" w:cs="Times New Roman"/>
            <w:b w:val="0"/>
            <w:bCs/>
            <w:sz w:val="26"/>
            <w:szCs w:val="26"/>
          </w:rPr>
          <w:t>на</w:t>
        </w:r>
      </w:ins>
      <w:del w:id="11" w:author="овраменко_ид" w:date="2025-08-27T12:50:00Z">
        <w:r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Text>к</w:delText>
        </w:r>
      </w:del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рассмотрени</w:t>
      </w:r>
      <w:del w:id="12" w:author="овраменко_ид" w:date="2025-08-27T12:51:00Z">
        <w:r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Text>ю</w:delText>
        </w:r>
      </w:del>
      <w:ins w:id="13" w:author="овраменко_ид" w:date="2025-08-27T12:51:00Z">
        <w:r w:rsidR="00DA4633" w:rsidRPr="00561E29">
          <w:rPr>
            <w:rFonts w:ascii="Times New Roman" w:hAnsi="Times New Roman" w:cs="Times New Roman"/>
            <w:b w:val="0"/>
            <w:bCs/>
            <w:sz w:val="26"/>
            <w:szCs w:val="26"/>
          </w:rPr>
          <w:t>е</w:t>
        </w:r>
      </w:ins>
      <w:del w:id="14" w:author="овраменко_ид" w:date="2025-08-27T12:51:00Z">
        <w:r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Text xml:space="preserve"> на кадровый совет при</w:delText>
        </w:r>
      </w:del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>глав</w:t>
      </w:r>
      <w:del w:id="15" w:author="овраменко_ид" w:date="2025-08-27T12:51:00Z">
        <w:r w:rsidR="004A03CF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Text>е</w:delText>
        </w:r>
      </w:del>
      <w:r w:rsidR="00E10051" w:rsidRPr="00561E29">
        <w:rPr>
          <w:rFonts w:ascii="Times New Roman" w:hAnsi="Times New Roman" w:cs="Times New Roman"/>
          <w:b w:val="0"/>
          <w:bCs/>
          <w:sz w:val="26"/>
          <w:szCs w:val="26"/>
        </w:rPr>
        <w:t>е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администрации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, значений показателей </w:t>
      </w:r>
      <w:del w:id="16" w:author="овраменко_ид" w:date="2025-08-27T12:52:00Z">
        <w:r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Text xml:space="preserve">для </w:delText>
        </w:r>
      </w:del>
      <w:r w:rsidR="00A230A3" w:rsidRPr="00561E29">
        <w:rPr>
          <w:rFonts w:ascii="Times New Roman" w:hAnsi="Times New Roman" w:cs="Times New Roman"/>
          <w:b w:val="0"/>
          <w:bCs/>
          <w:sz w:val="26"/>
          <w:szCs w:val="26"/>
          <w:rPrChange w:id="17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оценки деятельности администрации</w:t>
      </w:r>
      <w:del w:id="18" w:author="овраменко_ид" w:date="2025-08-27T12:51:00Z">
        <w:r w:rsidR="00A230A3" w:rsidRPr="00561E29">
          <w:rPr>
            <w:rFonts w:ascii="Times New Roman" w:hAnsi="Times New Roman" w:cs="Times New Roman"/>
            <w:b w:val="0"/>
            <w:bCs/>
            <w:sz w:val="26"/>
            <w:szCs w:val="26"/>
            <w:rPrChange w:id="19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 xml:space="preserve">, установленных </w:delText>
        </w:r>
        <w:r w:rsidR="00A230A3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fldChar w:fldCharType="begin"/>
        </w:r>
        <w:r w:rsidR="00ED2760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delInstrText>HYPERLINK "https://login.consultant.ru/link/?req=doc&amp;base=SPB&amp;n=307556" \h</w:delInstrText>
        </w:r>
        <w:r w:rsidR="00A230A3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</w:r>
        <w:r w:rsidR="00A230A3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fldChar w:fldCharType="separate"/>
        </w:r>
        <w:r w:rsidR="00A230A3" w:rsidRPr="00561E29">
          <w:rPr>
            <w:rFonts w:ascii="Times New Roman" w:hAnsi="Times New Roman" w:cs="Times New Roman"/>
            <w:b w:val="0"/>
            <w:bCs/>
            <w:sz w:val="26"/>
            <w:szCs w:val="26"/>
            <w:rPrChange w:id="20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>распоряжением</w:delText>
        </w:r>
        <w:r w:rsidR="00A230A3" w:rsidRPr="00561E29" w:rsidDel="00DA4633">
          <w:rPr>
            <w:rFonts w:ascii="Times New Roman" w:hAnsi="Times New Roman" w:cs="Times New Roman"/>
            <w:b w:val="0"/>
            <w:bCs/>
            <w:sz w:val="26"/>
            <w:szCs w:val="26"/>
          </w:rPr>
          <w:fldChar w:fldCharType="end"/>
        </w:r>
        <w:r w:rsidR="00A230A3" w:rsidRPr="00561E29">
          <w:rPr>
            <w:rFonts w:ascii="Times New Roman" w:hAnsi="Times New Roman" w:cs="Times New Roman"/>
            <w:b w:val="0"/>
            <w:bCs/>
            <w:sz w:val="26"/>
            <w:szCs w:val="26"/>
            <w:rPrChange w:id="21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 xml:space="preserve"> администрации «О кадровом совете при главе администрации»</w:delText>
        </w:r>
      </w:del>
      <w:ins w:id="22" w:author="овраменко_ид" w:date="2025-08-27T12:51:00Z">
        <w:r w:rsidR="00DA4633" w:rsidRPr="00561E29">
          <w:rPr>
            <w:rFonts w:ascii="Times New Roman" w:hAnsi="Times New Roman" w:cs="Times New Roman"/>
            <w:b w:val="0"/>
            <w:bCs/>
            <w:sz w:val="26"/>
            <w:szCs w:val="26"/>
          </w:rPr>
          <w:t>;</w:t>
        </w:r>
      </w:ins>
    </w:p>
    <w:p w14:paraId="7FADA5AB" w14:textId="58366BCD" w:rsidR="000F3DA7" w:rsidRPr="00561E29" w:rsidDel="00DA4633" w:rsidRDefault="00A230A3" w:rsidP="00561E29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del w:id="23" w:author="овраменко_ид" w:date="2025-08-27T12:51:00Z"/>
          <w:rFonts w:ascii="Times New Roman" w:hAnsi="Times New Roman" w:cs="Times New Roman"/>
          <w:b w:val="0"/>
          <w:bCs/>
          <w:sz w:val="26"/>
          <w:szCs w:val="26"/>
        </w:rPr>
      </w:pPr>
      <w:del w:id="24" w:author="овраменко_ид" w:date="2025-08-27T12:51:00Z">
        <w:r w:rsidRPr="00561E29">
          <w:rPr>
            <w:rFonts w:ascii="Times New Roman" w:hAnsi="Times New Roman" w:cs="Times New Roman"/>
            <w:bCs/>
            <w:sz w:val="26"/>
            <w:szCs w:val="26"/>
            <w:rPrChange w:id="25" w:author="овраменко_ид" w:date="2025-08-27T14:30:00Z">
              <w:rPr>
                <w:highlight w:val="yellow"/>
              </w:rPr>
            </w:rPrChange>
          </w:rPr>
          <w:delText>;</w:delText>
        </w:r>
      </w:del>
    </w:p>
    <w:p w14:paraId="43B9979E" w14:textId="77777777" w:rsidR="00A230A3" w:rsidRPr="00561E29" w:rsidRDefault="000F3DA7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  <w:pPrChange w:id="26" w:author="овраменко_ид" w:date="2025-08-27T12:51:00Z">
          <w:pPr>
            <w:pStyle w:val="ConsPlusNormal"/>
            <w:ind w:firstLine="540"/>
            <w:jc w:val="both"/>
          </w:pPr>
        </w:pPrChange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отсутствия фактов дисциплинарных проступков, в том числе отсутствия 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фактов дисциплинарных проступков и(или) фактов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(далее - коррупционные правонарушения), за исключением ситуаций, отнесенных к несущественным проступкам в соответствии с рекомендациями Министерства труда и социальной защиты Российской Федерации;</w:t>
      </w:r>
    </w:p>
    <w:p w14:paraId="41FA6409" w14:textId="77777777" w:rsidR="005D12BD" w:rsidRPr="00561E29" w:rsidRDefault="000F3DA7" w:rsidP="00561E29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соблюдения</w:t>
      </w:r>
      <w:r w:rsidR="004A03CF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правил внутреннего трудового распорядка в администрации</w:t>
      </w:r>
      <w:r w:rsidR="005D12BD" w:rsidRPr="00561E29">
        <w:rPr>
          <w:rFonts w:ascii="Times New Roman" w:hAnsi="Times New Roman" w:cs="Times New Roman"/>
          <w:b w:val="0"/>
          <w:bCs/>
          <w:sz w:val="26"/>
          <w:szCs w:val="26"/>
        </w:rPr>
        <w:t>;</w:t>
      </w:r>
      <w:r w:rsidR="00EA212C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</w:p>
    <w:p w14:paraId="3DDC8CBB" w14:textId="77777777" w:rsidR="000F3DA7" w:rsidRPr="00561E29" w:rsidRDefault="000F3DA7" w:rsidP="00561E29">
      <w:pPr>
        <w:pStyle w:val="ConsPlusTitle"/>
        <w:numPr>
          <w:ilvl w:val="2"/>
          <w:numId w:val="2"/>
        </w:numPr>
        <w:tabs>
          <w:tab w:val="left" w:pos="1276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отсутствия систематических нарушений служебной дисциплины (дисциплины труда).</w:t>
      </w:r>
    </w:p>
    <w:p w14:paraId="603F53A8" w14:textId="77777777" w:rsidR="000F3DA7" w:rsidRPr="00561E29" w:rsidRDefault="000F3DA7" w:rsidP="00457746">
      <w:pPr>
        <w:pStyle w:val="ConsPlusTitle"/>
        <w:numPr>
          <w:ilvl w:val="1"/>
          <w:numId w:val="2"/>
        </w:numPr>
        <w:tabs>
          <w:tab w:val="left" w:pos="993"/>
        </w:tabs>
        <w:ind w:left="0" w:firstLine="540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bookmarkStart w:id="27" w:name="P78"/>
      <w:bookmarkEnd w:id="27"/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Расчет и выплата премии по итогам работы за квартал</w:t>
      </w:r>
      <w:r w:rsidR="005D12BD" w:rsidRPr="00561E29">
        <w:rPr>
          <w:rFonts w:ascii="Times New Roman" w:hAnsi="Times New Roman" w:cs="Times New Roman"/>
          <w:b w:val="0"/>
          <w:bCs/>
          <w:sz w:val="26"/>
          <w:szCs w:val="26"/>
        </w:rPr>
        <w:t>, год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 осуществляются в </w:t>
      </w:r>
      <w:r w:rsidR="005D12BD" w:rsidRPr="00561E29">
        <w:rPr>
          <w:rFonts w:ascii="Times New Roman" w:hAnsi="Times New Roman" w:cs="Times New Roman"/>
          <w:b w:val="0"/>
          <w:bCs/>
          <w:sz w:val="26"/>
          <w:szCs w:val="26"/>
        </w:rPr>
        <w:t>муниципальным служащим и работникам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:</w:t>
      </w:r>
    </w:p>
    <w:p w14:paraId="78793E5A" w14:textId="77777777" w:rsidR="005D12BD" w:rsidRPr="00561E29" w:rsidRDefault="005D12BD" w:rsidP="00E46D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bCs/>
          <w:sz w:val="26"/>
          <w:szCs w:val="26"/>
        </w:rPr>
        <w:t>р</w:t>
      </w:r>
      <w:r w:rsidR="000F3DA7" w:rsidRPr="00561E29">
        <w:rPr>
          <w:rFonts w:ascii="Times New Roman" w:hAnsi="Times New Roman" w:cs="Times New Roman"/>
          <w:bCs/>
          <w:sz w:val="26"/>
          <w:szCs w:val="26"/>
        </w:rPr>
        <w:t>аботающим</w:t>
      </w:r>
      <w:r w:rsidRPr="00561E29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0F3DA7" w:rsidRPr="00561E29">
        <w:rPr>
          <w:rFonts w:ascii="Times New Roman" w:hAnsi="Times New Roman" w:cs="Times New Roman"/>
          <w:bCs/>
          <w:sz w:val="26"/>
          <w:szCs w:val="26"/>
        </w:rPr>
        <w:t>на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последний рабочий день отчетного периода для выплаты премий по итогам работы за первый-третий кварталы</w:t>
      </w:r>
      <w:r w:rsidR="00403AF9" w:rsidRPr="00561E29">
        <w:rPr>
          <w:rFonts w:ascii="Times New Roman" w:hAnsi="Times New Roman" w:cs="Times New Roman"/>
          <w:sz w:val="26"/>
          <w:szCs w:val="26"/>
        </w:rPr>
        <w:t>,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403AF9" w:rsidRPr="00561E29">
        <w:rPr>
          <w:rFonts w:ascii="Times New Roman" w:hAnsi="Times New Roman" w:cs="Times New Roman"/>
          <w:sz w:val="26"/>
          <w:szCs w:val="26"/>
        </w:rPr>
        <w:t xml:space="preserve">на 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последний рабочий день ноября текущего года для премирования по итогам работы за </w:t>
      </w:r>
      <w:r w:rsidRPr="00561E29">
        <w:rPr>
          <w:rFonts w:ascii="Times New Roman" w:hAnsi="Times New Roman" w:cs="Times New Roman"/>
          <w:sz w:val="26"/>
          <w:szCs w:val="26"/>
        </w:rPr>
        <w:t>год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5E59F93B" w14:textId="77777777" w:rsidR="000F3DA7" w:rsidRPr="00561E29" w:rsidRDefault="000F3DA7" w:rsidP="00E46D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вновь назначенным </w:t>
      </w:r>
      <w:del w:id="28" w:author="бересток_юю" w:date="2025-08-21T08:59:00Z">
        <w:r w:rsidRPr="00561E29" w:rsidDel="00350931">
          <w:rPr>
            <w:rFonts w:ascii="Times New Roman" w:hAnsi="Times New Roman" w:cs="Times New Roman"/>
            <w:sz w:val="26"/>
            <w:szCs w:val="26"/>
          </w:rPr>
          <w:delText>или уволенным</w:delText>
        </w:r>
      </w:del>
      <w:ins w:id="29" w:author="бересток_юю" w:date="2025-08-21T08:59:00Z">
        <w:r w:rsidR="00350931" w:rsidRPr="00561E29">
          <w:rPr>
            <w:rFonts w:ascii="Times New Roman" w:hAnsi="Times New Roman" w:cs="Times New Roman"/>
            <w:sz w:val="26"/>
            <w:szCs w:val="26"/>
          </w:rPr>
          <w:t>-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 в течение отчетного периода </w:t>
      </w:r>
      <w:del w:id="30" w:author="бересток_юю" w:date="2025-08-21T09:00:00Z">
        <w:r w:rsidR="0037781C" w:rsidRPr="00561E29" w:rsidDel="00350931">
          <w:rPr>
            <w:rFonts w:ascii="Times New Roman" w:hAnsi="Times New Roman" w:cs="Times New Roman"/>
            <w:sz w:val="26"/>
            <w:szCs w:val="26"/>
          </w:rPr>
          <w:delText>не по основаниям, связанным с нарушением законодательства Российской Федерации и(или) ненадлежащим исполнением (неисполнением) должностных обязанностей</w:delText>
        </w:r>
        <w:r w:rsidRPr="00561E29" w:rsidDel="00350931">
          <w:rPr>
            <w:rFonts w:ascii="Times New Roman" w:hAnsi="Times New Roman" w:cs="Times New Roman"/>
            <w:sz w:val="26"/>
            <w:szCs w:val="26"/>
          </w:rPr>
          <w:delText>,</w:delText>
        </w:r>
      </w:del>
      <w:ins w:id="31" w:author="бересток_юю" w:date="2025-08-21T09:00:00Z">
        <w:r w:rsidR="00350931" w:rsidRPr="00561E29">
          <w:rPr>
            <w:rFonts w:ascii="Times New Roman" w:hAnsi="Times New Roman" w:cs="Times New Roman"/>
            <w:sz w:val="26"/>
            <w:szCs w:val="26"/>
          </w:rPr>
          <w:t>-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 а также отработавшим часть отчетного периода и ушедшим в течение отчетного периода в отпуск по беременности и родам и(или) отпуск по уходу за ребенком до достижения им возраста 3 лет, за фактически отработанное время в данном расчетном периоде;</w:t>
      </w:r>
    </w:p>
    <w:p w14:paraId="3CBB340F" w14:textId="17A7FFDB" w:rsidR="000F3DA7" w:rsidRPr="00561E29" w:rsidRDefault="005521E0" w:rsidP="00E46D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муниципальным служащим, находящимся в отпуске без сохранения заработной платы в соответствии с пунктами 6 и 7 статьи 21 Федерального закона от 02.03.2007 № 25-ФЗ «О муниципальной службе в Российской Федерации»</w:t>
      </w:r>
      <w:r w:rsidR="00F35FB5" w:rsidRPr="00561E29">
        <w:rPr>
          <w:rFonts w:ascii="Times New Roman" w:hAnsi="Times New Roman" w:cs="Times New Roman"/>
          <w:sz w:val="26"/>
          <w:szCs w:val="26"/>
        </w:rPr>
        <w:t xml:space="preserve"> за фактически отработанное время в данном расчетном периоде</w:t>
      </w:r>
      <w:del w:id="32" w:author="овраменко_ид" w:date="2025-08-27T13:01:00Z">
        <w:r w:rsidRPr="00561E29" w:rsidDel="000B6B9C">
          <w:rPr>
            <w:rFonts w:ascii="Times New Roman" w:hAnsi="Times New Roman" w:cs="Times New Roman"/>
            <w:sz w:val="26"/>
            <w:szCs w:val="26"/>
          </w:rPr>
          <w:delText>,</w:delText>
        </w:r>
      </w:del>
      <w:ins w:id="33" w:author="овраменко_ид" w:date="2025-08-27T13:01:00Z">
        <w:r w:rsidR="000B6B9C" w:rsidRPr="00561E29">
          <w:rPr>
            <w:rFonts w:ascii="Times New Roman" w:hAnsi="Times New Roman" w:cs="Times New Roman"/>
            <w:sz w:val="26"/>
            <w:szCs w:val="26"/>
          </w:rPr>
          <w:t>.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 </w:t>
      </w:r>
      <w:del w:id="34" w:author="бересток_юю" w:date="2025-08-21T09:52:00Z">
        <w:r w:rsidR="00A230A3" w:rsidRPr="00561E29">
          <w:rPr>
            <w:rFonts w:ascii="Times New Roman" w:hAnsi="Times New Roman" w:cs="Times New Roman"/>
            <w:color w:val="FF0000"/>
            <w:sz w:val="26"/>
            <w:szCs w:val="26"/>
            <w:rPrChange w:id="35" w:author="бересток_юю" w:date="2025-08-21T09:05:00Z">
              <w:rPr>
                <w:rFonts w:ascii="Times New Roman" w:hAnsi="Times New Roman" w:cs="Times New Roman"/>
                <w:sz w:val="24"/>
              </w:rPr>
            </w:rPrChange>
          </w:rPr>
          <w:delText>или муниципальным служащим и работникам, находящимся более года в отпуске по уходу за ребенком до достижения им возраста 3 лет, за фактически отработанное время в данном расчетном периоде</w:delText>
        </w:r>
        <w:r w:rsidR="000F3DA7" w:rsidRPr="00561E29" w:rsidDel="00CD3DC1">
          <w:rPr>
            <w:rFonts w:ascii="Times New Roman" w:hAnsi="Times New Roman" w:cs="Times New Roman"/>
            <w:sz w:val="26"/>
            <w:szCs w:val="26"/>
          </w:rPr>
          <w:delText>.</w:delText>
        </w:r>
      </w:del>
      <w:ins w:id="36" w:author="бересток_юю" w:date="2025-08-21T09:52:00Z">
        <w:del w:id="37" w:author="овраменко_ид" w:date="2025-08-27T13:00:00Z">
          <w:r w:rsidR="00A230A3" w:rsidRPr="00561E29">
            <w:rPr>
              <w:rFonts w:ascii="Times New Roman" w:hAnsi="Times New Roman" w:cs="Times New Roman"/>
              <w:color w:val="FF0000"/>
              <w:sz w:val="26"/>
              <w:szCs w:val="26"/>
              <w:rPrChange w:id="38" w:author="бересток_юю" w:date="2025-08-21T09:52:00Z">
                <w:rPr>
                  <w:rFonts w:ascii="Times New Roman" w:hAnsi="Times New Roman" w:cs="Times New Roman"/>
                  <w:color w:val="FF0000"/>
                  <w:sz w:val="24"/>
                  <w:lang w:val="en-US"/>
                </w:rPr>
              </w:rPrChange>
            </w:rPr>
            <w:delText>-</w:delText>
          </w:r>
        </w:del>
      </w:ins>
    </w:p>
    <w:p w14:paraId="74C9054D" w14:textId="77777777" w:rsidR="000F3DA7" w:rsidRPr="00561E29" w:rsidRDefault="000F3DA7" w:rsidP="00457746">
      <w:pPr>
        <w:pStyle w:val="ConsPlusTitle"/>
        <w:numPr>
          <w:ilvl w:val="1"/>
          <w:numId w:val="2"/>
        </w:numPr>
        <w:tabs>
          <w:tab w:val="left" w:pos="993"/>
        </w:tabs>
        <w:ind w:left="0" w:firstLine="540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Основанием для начислений премий </w:t>
      </w:r>
      <w:r w:rsidR="00586954"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муниципальным служащим и работникам 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 xml:space="preserve">по итогам работы за квартал, год является </w:t>
      </w:r>
      <w:r w:rsidR="00586954" w:rsidRPr="00561E29">
        <w:rPr>
          <w:rFonts w:ascii="Times New Roman" w:hAnsi="Times New Roman" w:cs="Times New Roman"/>
          <w:b w:val="0"/>
          <w:bCs/>
          <w:sz w:val="26"/>
          <w:szCs w:val="26"/>
        </w:rPr>
        <w:t>правовой акт представителя нанимателя (работодателя) или уполномоченного им лица</w:t>
      </w:r>
      <w:r w:rsidRPr="00561E29">
        <w:rPr>
          <w:rFonts w:ascii="Times New Roman" w:hAnsi="Times New Roman" w:cs="Times New Roman"/>
          <w:b w:val="0"/>
          <w:bCs/>
          <w:sz w:val="26"/>
          <w:szCs w:val="26"/>
        </w:rPr>
        <w:t>.</w:t>
      </w:r>
    </w:p>
    <w:p w14:paraId="5EDD63B7" w14:textId="77777777" w:rsidR="000F3DA7" w:rsidRPr="00561E29" w:rsidRDefault="000F3DA7" w:rsidP="00E46D4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E475059" w14:textId="77777777" w:rsidR="000F3DA7" w:rsidRPr="00561E29" w:rsidRDefault="000F3DA7" w:rsidP="00D15497">
      <w:pPr>
        <w:pStyle w:val="ConsPlusTitle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Порядок выплаты премий по итогам работы за </w:t>
      </w:r>
      <w:r w:rsidR="00625235" w:rsidRPr="00561E29">
        <w:rPr>
          <w:rFonts w:ascii="Times New Roman" w:hAnsi="Times New Roman" w:cs="Times New Roman"/>
          <w:sz w:val="26"/>
          <w:szCs w:val="26"/>
        </w:rPr>
        <w:t xml:space="preserve">первый – третий </w:t>
      </w:r>
      <w:r w:rsidRPr="00561E29">
        <w:rPr>
          <w:rFonts w:ascii="Times New Roman" w:hAnsi="Times New Roman" w:cs="Times New Roman"/>
          <w:sz w:val="26"/>
          <w:szCs w:val="26"/>
        </w:rPr>
        <w:t>квартал</w:t>
      </w:r>
      <w:r w:rsidR="00625235" w:rsidRPr="00561E29">
        <w:rPr>
          <w:rFonts w:ascii="Times New Roman" w:hAnsi="Times New Roman" w:cs="Times New Roman"/>
          <w:sz w:val="26"/>
          <w:szCs w:val="26"/>
        </w:rPr>
        <w:t>ы</w:t>
      </w:r>
      <w:r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625235" w:rsidRPr="00561E29">
        <w:rPr>
          <w:rFonts w:ascii="Times New Roman" w:hAnsi="Times New Roman" w:cs="Times New Roman"/>
          <w:sz w:val="26"/>
          <w:szCs w:val="26"/>
        </w:rPr>
        <w:t>муниципальным служащим и работникам администрации</w:t>
      </w:r>
    </w:p>
    <w:p w14:paraId="40E2639D" w14:textId="77777777" w:rsidR="000F3DA7" w:rsidRPr="00561E29" w:rsidRDefault="000F3DA7" w:rsidP="00E46D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8144C7C" w14:textId="77777777" w:rsidR="001C7D3B" w:rsidRPr="00561E29" w:rsidRDefault="001C7D3B" w:rsidP="001C7D3B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Отдел по учету и отчетности в срок до </w:t>
      </w:r>
      <w:del w:id="39" w:author="овраменко_ид" w:date="2025-08-18T09:54:00Z">
        <w:r w:rsidRPr="00561E29" w:rsidDel="008B2220">
          <w:rPr>
            <w:rFonts w:ascii="Times New Roman" w:hAnsi="Times New Roman" w:cs="Times New Roman"/>
            <w:sz w:val="26"/>
            <w:szCs w:val="26"/>
          </w:rPr>
          <w:delText xml:space="preserve">наступления </w:delText>
        </w:r>
      </w:del>
      <w:del w:id="40" w:author="овраменко_ид" w:date="2025-08-19T17:45:00Z">
        <w:r w:rsidRPr="00561E29" w:rsidDel="00277EFA">
          <w:rPr>
            <w:rFonts w:ascii="Times New Roman" w:hAnsi="Times New Roman" w:cs="Times New Roman"/>
            <w:sz w:val="26"/>
            <w:szCs w:val="26"/>
          </w:rPr>
          <w:delText xml:space="preserve">20-го </w:delText>
        </w:r>
      </w:del>
      <w:r w:rsidRPr="00561E29">
        <w:rPr>
          <w:rFonts w:ascii="Times New Roman" w:hAnsi="Times New Roman" w:cs="Times New Roman"/>
          <w:sz w:val="26"/>
          <w:szCs w:val="26"/>
        </w:rPr>
        <w:t>2</w:t>
      </w:r>
      <w:ins w:id="41" w:author="овраменко_ид" w:date="2025-08-19T17:45:00Z">
        <w:r w:rsidRPr="00561E29">
          <w:rPr>
            <w:rFonts w:ascii="Times New Roman" w:hAnsi="Times New Roman" w:cs="Times New Roman"/>
            <w:sz w:val="26"/>
            <w:szCs w:val="26"/>
          </w:rPr>
          <w:t>5-го</w:t>
        </w:r>
      </w:ins>
      <w:ins w:id="42" w:author="овраменко_ид" w:date="2025-08-27T14:36:00Z">
        <w:r w:rsidRPr="00561E29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числа месяца, следующего за месяцем окончания квартала, на основании списков сотрудников, указанных в п.1.4. настоящего Положения, предоставленного отделом кадров до 5 числа месяца, следующего за месяцем окончания квартала, осуществляет подготовку расчетной информации </w:t>
      </w:r>
      <w:del w:id="43" w:author="овраменко_ид" w:date="2025-08-18T11:42:00Z">
        <w:r w:rsidRPr="00561E29" w:rsidDel="00421679">
          <w:rPr>
            <w:rFonts w:ascii="Times New Roman" w:hAnsi="Times New Roman" w:cs="Times New Roman"/>
            <w:sz w:val="26"/>
            <w:szCs w:val="26"/>
          </w:rPr>
          <w:delText>по формул</w:delText>
        </w:r>
        <w:r w:rsidRPr="00561E29" w:rsidDel="00421679">
          <w:rPr>
            <w:rFonts w:ascii="Times New Roman" w:hAnsi="Times New Roman" w:cs="Times New Roman"/>
            <w:sz w:val="26"/>
            <w:szCs w:val="26"/>
            <w:highlight w:val="yellow"/>
          </w:rPr>
          <w:delText>ам</w:delText>
        </w:r>
        <w:r w:rsidRPr="00561E29" w:rsidDel="00421679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</w:del>
      <w:r w:rsidRPr="00561E29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233">
        <w:r w:rsidRPr="00561E29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Pr="00561E29">
        <w:rPr>
          <w:rFonts w:ascii="Times New Roman" w:hAnsi="Times New Roman" w:cs="Times New Roman"/>
          <w:sz w:val="26"/>
          <w:szCs w:val="26"/>
        </w:rPr>
        <w:t xml:space="preserve"> к настоящему Положению</w:t>
      </w:r>
      <w:del w:id="44" w:author="овраменко_ид" w:date="2025-08-18T14:37:00Z">
        <w:r w:rsidRPr="00561E29" w:rsidDel="0001020F">
          <w:rPr>
            <w:rFonts w:ascii="Times New Roman" w:hAnsi="Times New Roman" w:cs="Times New Roman"/>
            <w:sz w:val="26"/>
            <w:szCs w:val="26"/>
          </w:rPr>
          <w:delText xml:space="preserve"> с учетом решения Главы администрации</w:delText>
        </w:r>
      </w:del>
      <w:r w:rsidRPr="00561E29">
        <w:rPr>
          <w:rFonts w:ascii="Times New Roman" w:hAnsi="Times New Roman" w:cs="Times New Roman"/>
          <w:sz w:val="26"/>
          <w:szCs w:val="26"/>
        </w:rPr>
        <w:t>:</w:t>
      </w:r>
    </w:p>
    <w:p w14:paraId="4DC711B4" w14:textId="399CCBDE" w:rsidR="001C7D3B" w:rsidRDefault="001C7D3B" w:rsidP="00830522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об экономии по всем составляющим фондов оплаты труда, сложившейся на последний календарный день отчетного квартала (общий размер экономии на конец квартала) (в рублях);</w:t>
      </w:r>
    </w:p>
    <w:p w14:paraId="7DEE846B" w14:textId="77777777" w:rsidR="00830522" w:rsidRPr="00561E29" w:rsidDel="009F4F6D" w:rsidRDefault="00830522" w:rsidP="00830522">
      <w:pPr>
        <w:pStyle w:val="ConsPlusNormal"/>
        <w:tabs>
          <w:tab w:val="left" w:pos="993"/>
        </w:tabs>
        <w:ind w:firstLine="567"/>
        <w:jc w:val="both"/>
        <w:rPr>
          <w:del w:id="45" w:author="овраменко_ид" w:date="2025-08-18T10:10:00Z"/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 премиальном коэффициенте для расчета премии;</w:t>
      </w:r>
    </w:p>
    <w:p w14:paraId="61D66D70" w14:textId="77777777" w:rsidR="00830522" w:rsidRPr="00561E29" w:rsidRDefault="00830522" w:rsidP="00830522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4CB4C7D" w14:textId="7E88F25A" w:rsidR="001C7D3B" w:rsidRPr="00561E29" w:rsidRDefault="001C7D3B" w:rsidP="00830522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 премиальном фонде администрации к распределению (в рублях);</w:t>
      </w:r>
    </w:p>
    <w:p w14:paraId="2642159A" w14:textId="17D7DCE7" w:rsidR="001C7D3B" w:rsidRPr="00561E29" w:rsidRDefault="001C7D3B" w:rsidP="00830522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ins w:id="46" w:author="овраменко_ид" w:date="2025-08-27T13:47:00Z"/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 размере премий муниципальным служащим и работникам администрации (в</w:t>
      </w:r>
      <w:ins w:id="47" w:author="овраменко_ид" w:date="2025-08-15T16:21:00Z">
        <w:r w:rsidRPr="00561E29">
          <w:rPr>
            <w:rFonts w:ascii="Times New Roman" w:hAnsi="Times New Roman" w:cs="Times New Roman"/>
            <w:sz w:val="26"/>
            <w:szCs w:val="26"/>
          </w:rPr>
          <w:t xml:space="preserve"> процентах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 к должностному окладу и рублях</w:t>
      </w:r>
      <w:del w:id="48" w:author="овраменко_ид" w:date="2025-08-19T17:51:00Z">
        <w:r w:rsidRPr="00561E29" w:rsidDel="00277EFA">
          <w:rPr>
            <w:rFonts w:ascii="Times New Roman" w:hAnsi="Times New Roman" w:cs="Times New Roman"/>
            <w:sz w:val="26"/>
            <w:szCs w:val="26"/>
          </w:rPr>
          <w:delText xml:space="preserve"> рублях</w:delText>
        </w:r>
      </w:del>
      <w:r w:rsidRPr="00561E29">
        <w:rPr>
          <w:rFonts w:ascii="Times New Roman" w:hAnsi="Times New Roman" w:cs="Times New Roman"/>
          <w:sz w:val="26"/>
          <w:szCs w:val="26"/>
        </w:rPr>
        <w:t>)</w:t>
      </w:r>
    </w:p>
    <w:p w14:paraId="504385A4" w14:textId="77777777" w:rsidR="001C7D3B" w:rsidRPr="00561E29" w:rsidDel="00D13BE2" w:rsidRDefault="001C7D3B" w:rsidP="00830522">
      <w:pPr>
        <w:pStyle w:val="ConsPlusNormal"/>
        <w:tabs>
          <w:tab w:val="left" w:pos="993"/>
        </w:tabs>
        <w:ind w:firstLine="567"/>
        <w:jc w:val="both"/>
        <w:rPr>
          <w:del w:id="49" w:author="овраменко_ид" w:date="2025-08-18T10:10:00Z"/>
          <w:rFonts w:ascii="Times New Roman" w:hAnsi="Times New Roman" w:cs="Times New Roman"/>
          <w:sz w:val="26"/>
          <w:szCs w:val="26"/>
        </w:rPr>
      </w:pPr>
      <w:del w:id="50" w:author="овраменко_ид" w:date="2025-08-15T16:22:00Z">
        <w:r w:rsidRPr="00561E29" w:rsidDel="00065273">
          <w:rPr>
            <w:rFonts w:ascii="Times New Roman" w:hAnsi="Times New Roman" w:cs="Times New Roman"/>
            <w:sz w:val="26"/>
            <w:szCs w:val="26"/>
          </w:rPr>
          <w:delText>.</w:delText>
        </w:r>
      </w:del>
    </w:p>
    <w:p w14:paraId="496AD678" w14:textId="18143FB7" w:rsidR="001C7D3B" w:rsidRPr="00561E29" w:rsidRDefault="001C7D3B" w:rsidP="00830522">
      <w:pPr>
        <w:pStyle w:val="ConsPlusNormal"/>
        <w:tabs>
          <w:tab w:val="left" w:pos="993"/>
        </w:tabs>
        <w:ind w:firstLine="567"/>
        <w:jc w:val="both"/>
        <w:rPr>
          <w:ins w:id="51" w:author="овраменко_ид" w:date="2025-08-15T16:03:00Z"/>
          <w:rFonts w:ascii="Times New Roman" w:hAnsi="Times New Roman" w:cs="Times New Roman"/>
          <w:sz w:val="26"/>
          <w:szCs w:val="26"/>
        </w:rPr>
      </w:pPr>
      <w:ins w:id="52" w:author="овраменко_ид" w:date="2025-08-15T16:04:00Z">
        <w:r w:rsidRPr="00561E29">
          <w:rPr>
            <w:rFonts w:ascii="Times New Roman" w:hAnsi="Times New Roman" w:cs="Times New Roman"/>
            <w:sz w:val="26"/>
            <w:szCs w:val="26"/>
          </w:rPr>
          <w:t>и</w:t>
        </w:r>
      </w:ins>
      <w:ins w:id="53" w:author="овраменко_ид" w:date="2025-08-15T16:03:00Z">
        <w:r w:rsidRPr="00561E29">
          <w:rPr>
            <w:rFonts w:ascii="Times New Roman" w:hAnsi="Times New Roman" w:cs="Times New Roman"/>
            <w:sz w:val="26"/>
            <w:szCs w:val="26"/>
          </w:rPr>
          <w:t xml:space="preserve"> на основании произведенных расчетов направляет докладную записку Главе администрации с информацией о размере премиального коэффициента и о расчетном размере премий муниципальным служащим и работникам администрации</w:t>
        </w:r>
      </w:ins>
      <w:ins w:id="54" w:author="овраменко_ид" w:date="2025-08-27T13:48:00Z">
        <w:r w:rsidRPr="00561E29">
          <w:rPr>
            <w:rFonts w:ascii="Times New Roman" w:hAnsi="Times New Roman" w:cs="Times New Roman"/>
            <w:sz w:val="26"/>
            <w:szCs w:val="26"/>
          </w:rPr>
          <w:t>.</w:t>
        </w:r>
      </w:ins>
      <w:ins w:id="55" w:author="овраменко_ид" w:date="2025-08-15T16:03:00Z">
        <w:r w:rsidRPr="00561E29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</w:p>
    <w:p w14:paraId="22B29708" w14:textId="77777777" w:rsidR="001C7D3B" w:rsidRPr="00561E29" w:rsidDel="003720E5" w:rsidRDefault="001C7D3B" w:rsidP="001C7D3B">
      <w:pPr>
        <w:pStyle w:val="ConsPlusNormal"/>
        <w:ind w:firstLine="540"/>
        <w:jc w:val="both"/>
        <w:rPr>
          <w:del w:id="56" w:author="овраменко_ид" w:date="2025-08-15T16:03:00Z"/>
          <w:rFonts w:ascii="Times New Roman" w:hAnsi="Times New Roman" w:cs="Times New Roman"/>
          <w:sz w:val="26"/>
          <w:szCs w:val="26"/>
        </w:rPr>
      </w:pPr>
      <w:del w:id="57" w:author="овраменко_ид" w:date="2025-08-15T16:03:00Z">
        <w:r w:rsidRPr="00561E29" w:rsidDel="00584BFF">
          <w:rPr>
            <w:rFonts w:ascii="Times New Roman" w:hAnsi="Times New Roman" w:cs="Times New Roman"/>
            <w:sz w:val="26"/>
            <w:szCs w:val="26"/>
          </w:rPr>
          <w:delText>В целях согласования результатов расчетов для выплаты премии по итогам работы за квартал отдел по учету и отчетности администрации направляет докладную записку Главе администрации с информацией о размере премиального коэффициента и о размере премий муниципальным служащим и работникам администрации.</w:delText>
        </w:r>
      </w:del>
    </w:p>
    <w:p w14:paraId="42E81CC7" w14:textId="77777777" w:rsidR="00A230A3" w:rsidRPr="00561E29" w:rsidRDefault="00A230A3">
      <w:pPr>
        <w:pStyle w:val="a7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ins w:id="58" w:author="овраменко_ид" w:date="2025-08-27T14:09:00Z"/>
          <w:rFonts w:ascii="Times New Roman" w:hAnsi="Times New Roman" w:cs="Times New Roman"/>
          <w:sz w:val="26"/>
          <w:szCs w:val="26"/>
          <w:rPrChange w:id="59" w:author="овраменко_ид" w:date="2025-08-27T14:11:00Z">
            <w:rPr>
              <w:ins w:id="60" w:author="овраменко_ид" w:date="2025-08-27T14:09:00Z"/>
              <w:sz w:val="20"/>
              <w:szCs w:val="20"/>
            </w:rPr>
          </w:rPrChange>
        </w:rPr>
        <w:pPrChange w:id="61" w:author="овраменко_ид" w:date="2025-08-27T14:10:00Z">
          <w:pPr>
            <w:pStyle w:val="a7"/>
            <w:numPr>
              <w:numId w:val="2"/>
            </w:numPr>
            <w:autoSpaceDE w:val="0"/>
            <w:autoSpaceDN w:val="0"/>
            <w:adjustRightInd w:val="0"/>
            <w:ind w:left="360" w:hanging="360"/>
            <w:jc w:val="both"/>
          </w:pPr>
        </w:pPrChange>
      </w:pPr>
      <w:ins w:id="62" w:author="овраменко_ид" w:date="2025-08-27T14:09:00Z">
        <w:r w:rsidRPr="00561E29">
          <w:rPr>
            <w:rFonts w:ascii="Times New Roman" w:hAnsi="Times New Roman" w:cs="Times New Roman"/>
            <w:sz w:val="26"/>
            <w:szCs w:val="26"/>
            <w:rPrChange w:id="63" w:author="овраменко_ид" w:date="2025-08-27T14:11:00Z">
              <w:rPr>
                <w:sz w:val="20"/>
                <w:szCs w:val="20"/>
              </w:rPr>
            </w:rPrChange>
          </w:rPr>
          <w:t xml:space="preserve">Глава администрации в срок до </w:t>
        </w:r>
      </w:ins>
      <w:r w:rsidR="001C7D3B" w:rsidRPr="00561E29">
        <w:rPr>
          <w:rFonts w:ascii="Times New Roman" w:hAnsi="Times New Roman" w:cs="Times New Roman"/>
          <w:sz w:val="26"/>
          <w:szCs w:val="26"/>
        </w:rPr>
        <w:t>30</w:t>
      </w:r>
      <w:ins w:id="64" w:author="овраменко_ид" w:date="2025-08-27T14:09:00Z">
        <w:r w:rsidRPr="00561E29">
          <w:rPr>
            <w:rFonts w:ascii="Times New Roman" w:hAnsi="Times New Roman" w:cs="Times New Roman"/>
            <w:sz w:val="26"/>
            <w:szCs w:val="26"/>
            <w:rPrChange w:id="65" w:author="овраменко_ид" w:date="2025-08-27T14:11:00Z">
              <w:rPr>
                <w:sz w:val="20"/>
                <w:szCs w:val="20"/>
              </w:rPr>
            </w:rPrChange>
          </w:rPr>
          <w:t>-го числа месяца, следующего за месяцем окончания квартала, принимает решени</w:t>
        </w:r>
      </w:ins>
      <w:ins w:id="66" w:author="овраменко_ид" w:date="2025-08-27T14:19:00Z">
        <w:r w:rsidR="00AE1E48" w:rsidRPr="00561E29">
          <w:rPr>
            <w:rFonts w:ascii="Times New Roman" w:hAnsi="Times New Roman" w:cs="Times New Roman"/>
            <w:sz w:val="26"/>
            <w:szCs w:val="26"/>
          </w:rPr>
          <w:t>е</w:t>
        </w:r>
      </w:ins>
      <w:ins w:id="67" w:author="овраменко_ид" w:date="2025-08-27T14:09:00Z">
        <w:r w:rsidRPr="00561E29">
          <w:rPr>
            <w:rFonts w:ascii="Times New Roman" w:hAnsi="Times New Roman" w:cs="Times New Roman"/>
            <w:sz w:val="26"/>
            <w:szCs w:val="26"/>
            <w:rPrChange w:id="68" w:author="овраменко_ид" w:date="2025-08-27T14:11:00Z">
              <w:rPr>
                <w:sz w:val="20"/>
                <w:szCs w:val="20"/>
              </w:rPr>
            </w:rPrChange>
          </w:rPr>
          <w:t xml:space="preserve"> о размерах премии (в процентах) </w:t>
        </w:r>
      </w:ins>
      <w:ins w:id="69" w:author="овраменко_ид" w:date="2025-08-27T14:10:00Z">
        <w:r w:rsidRPr="00561E29">
          <w:rPr>
            <w:rFonts w:ascii="Times New Roman" w:hAnsi="Times New Roman" w:cs="Times New Roman"/>
            <w:sz w:val="26"/>
            <w:szCs w:val="26"/>
            <w:rPrChange w:id="70" w:author="овраменко_ид" w:date="2025-08-27T14:11:00Z">
              <w:rPr>
                <w:sz w:val="20"/>
                <w:szCs w:val="20"/>
              </w:rPr>
            </w:rPrChange>
          </w:rPr>
          <w:t>заместителям главы администрации.</w:t>
        </w:r>
      </w:ins>
    </w:p>
    <w:p w14:paraId="5DA4DE80" w14:textId="77777777" w:rsidR="00A230A3" w:rsidRPr="00561E29" w:rsidRDefault="009F4F6D">
      <w:pPr>
        <w:pStyle w:val="a7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ins w:id="71" w:author="овраменко_ид" w:date="2025-08-27T14:11:00Z"/>
          <w:rFonts w:ascii="Times New Roman" w:hAnsi="Times New Roman" w:cs="Times New Roman"/>
          <w:sz w:val="26"/>
          <w:szCs w:val="26"/>
          <w:rPrChange w:id="72" w:author="овраменко_ид" w:date="2025-08-27T14:15:00Z">
            <w:rPr>
              <w:ins w:id="73" w:author="овраменко_ид" w:date="2025-08-27T14:11:00Z"/>
            </w:rPr>
          </w:rPrChange>
        </w:rPr>
        <w:pPrChange w:id="74" w:author="овраменко_ид" w:date="2025-08-27T14:24:00Z">
          <w:pPr>
            <w:pStyle w:val="a7"/>
            <w:numPr>
              <w:numId w:val="2"/>
            </w:numPr>
            <w:autoSpaceDE w:val="0"/>
            <w:autoSpaceDN w:val="0"/>
            <w:adjustRightInd w:val="0"/>
            <w:ind w:left="360" w:hanging="360"/>
            <w:jc w:val="both"/>
          </w:pPr>
        </w:pPrChange>
      </w:pPr>
      <w:ins w:id="75" w:author="овраменко_ид" w:date="2025-08-27T14:12:00Z">
        <w:r w:rsidRPr="00561E29">
          <w:rPr>
            <w:rFonts w:ascii="Times New Roman" w:hAnsi="Times New Roman" w:cs="Times New Roman"/>
            <w:sz w:val="26"/>
            <w:szCs w:val="26"/>
          </w:rPr>
          <w:lastRenderedPageBreak/>
          <w:t>Муниципальным служащим и работникам администрации</w:t>
        </w:r>
      </w:ins>
      <w:ins w:id="76" w:author="овраменко_ид" w:date="2025-08-27T14:11:00Z">
        <w:r w:rsidR="00A230A3" w:rsidRPr="00561E29">
          <w:rPr>
            <w:rFonts w:ascii="Times New Roman" w:hAnsi="Times New Roman" w:cs="Times New Roman"/>
            <w:sz w:val="26"/>
            <w:szCs w:val="26"/>
            <w:rPrChange w:id="77" w:author="овраменко_ид" w:date="2025-08-27T14:15:00Z">
              <w:rPr/>
            </w:rPrChange>
          </w:rPr>
          <w:t xml:space="preserve">, допустившим нарушения, повлекшие снижение размера </w:t>
        </w:r>
      </w:ins>
      <w:ins w:id="78" w:author="овраменко_ид" w:date="2025-08-27T14:12:00Z">
        <w:r w:rsidR="00A230A3" w:rsidRPr="00561E29">
          <w:rPr>
            <w:rFonts w:ascii="Times New Roman" w:hAnsi="Times New Roman" w:cs="Times New Roman"/>
            <w:sz w:val="26"/>
            <w:szCs w:val="26"/>
            <w:rPrChange w:id="79" w:author="овраменко_ид" w:date="2025-08-27T14:15:00Z">
              <w:rPr/>
            </w:rPrChange>
          </w:rPr>
          <w:t>премии за</w:t>
        </w:r>
      </w:ins>
      <w:ins w:id="80" w:author="овраменко_ид" w:date="2025-08-27T14:13:00Z">
        <w:r w:rsidR="00A230A3" w:rsidRPr="00561E29">
          <w:rPr>
            <w:rFonts w:ascii="Times New Roman" w:hAnsi="Times New Roman" w:cs="Times New Roman"/>
            <w:sz w:val="26"/>
            <w:szCs w:val="26"/>
            <w:rPrChange w:id="81" w:author="овраменко_ид" w:date="2025-08-27T14:15:00Z">
              <w:rPr/>
            </w:rPrChange>
          </w:rPr>
          <w:t>м</w:t>
        </w:r>
      </w:ins>
      <w:ins w:id="82" w:author="овраменко_ид" w:date="2025-08-27T14:12:00Z">
        <w:r w:rsidR="00A230A3" w:rsidRPr="00561E29">
          <w:rPr>
            <w:rFonts w:ascii="Times New Roman" w:hAnsi="Times New Roman" w:cs="Times New Roman"/>
            <w:sz w:val="26"/>
            <w:szCs w:val="26"/>
            <w:rPrChange w:id="83" w:author="овраменко_ид" w:date="2025-08-27T14:15:00Z">
              <w:rPr/>
            </w:rPrChange>
          </w:rPr>
          <w:t xml:space="preserve">естителя главы </w:t>
        </w:r>
      </w:ins>
      <w:ins w:id="84" w:author="овраменко_ид" w:date="2025-08-27T14:13:00Z">
        <w:r w:rsidR="00A230A3" w:rsidRPr="00561E29">
          <w:rPr>
            <w:rFonts w:ascii="Times New Roman" w:hAnsi="Times New Roman" w:cs="Times New Roman"/>
            <w:sz w:val="26"/>
            <w:szCs w:val="26"/>
            <w:rPrChange w:id="85" w:author="овраменко_ид" w:date="2025-08-27T14:15:00Z">
              <w:rPr/>
            </w:rPrChange>
          </w:rPr>
          <w:t>администрации</w:t>
        </w:r>
      </w:ins>
      <w:ins w:id="86" w:author="овраменко_ид" w:date="2025-08-27T14:11:00Z">
        <w:r w:rsidR="00A230A3" w:rsidRPr="00561E29">
          <w:rPr>
            <w:rFonts w:ascii="Times New Roman" w:hAnsi="Times New Roman" w:cs="Times New Roman"/>
            <w:sz w:val="26"/>
            <w:szCs w:val="26"/>
            <w:rPrChange w:id="87" w:author="овраменко_ид" w:date="2025-08-27T14:15:00Z">
              <w:rPr/>
            </w:rPrChange>
          </w:rPr>
          <w:t xml:space="preserve">, снижается размер премии </w:t>
        </w:r>
      </w:ins>
      <w:ins w:id="88" w:author="овраменко_ид" w:date="2025-08-27T14:15:00Z">
        <w:r w:rsidR="00A230A3" w:rsidRPr="00561E29">
          <w:rPr>
            <w:rFonts w:ascii="Times New Roman" w:hAnsi="Times New Roman" w:cs="Times New Roman"/>
            <w:sz w:val="26"/>
            <w:szCs w:val="26"/>
            <w:rPrChange w:id="89" w:author="овраменко_ид" w:date="2025-08-27T14:15:00Z">
              <w:rPr/>
            </w:rPrChange>
          </w:rPr>
          <w:t xml:space="preserve">в размере </w:t>
        </w:r>
      </w:ins>
      <w:ins w:id="90" w:author="овраменко_ид" w:date="2025-08-27T14:11:00Z">
        <w:r w:rsidR="00A230A3" w:rsidRPr="00561E29">
          <w:rPr>
            <w:rFonts w:ascii="Times New Roman" w:hAnsi="Times New Roman" w:cs="Times New Roman"/>
            <w:sz w:val="26"/>
            <w:szCs w:val="26"/>
            <w:rPrChange w:id="91" w:author="овраменко_ид" w:date="2025-08-27T14:15:00Z">
              <w:rPr/>
            </w:rPrChange>
          </w:rPr>
          <w:t xml:space="preserve">не менее размера снижения </w:t>
        </w:r>
      </w:ins>
      <w:ins w:id="92" w:author="овраменко_ид" w:date="2025-08-27T14:13:00Z">
        <w:r w:rsidR="00A230A3" w:rsidRPr="00561E29">
          <w:rPr>
            <w:rFonts w:ascii="Times New Roman" w:hAnsi="Times New Roman" w:cs="Times New Roman"/>
            <w:sz w:val="26"/>
            <w:szCs w:val="26"/>
            <w:rPrChange w:id="93" w:author="овраменко_ид" w:date="2025-08-27T14:15:00Z">
              <w:rPr/>
            </w:rPrChange>
          </w:rPr>
          <w:t xml:space="preserve">премии </w:t>
        </w:r>
      </w:ins>
      <w:ins w:id="94" w:author="овраменко_ид" w:date="2025-08-27T14:15:00Z">
        <w:r w:rsidR="00A230A3" w:rsidRPr="00561E29">
          <w:rPr>
            <w:rFonts w:ascii="Times New Roman" w:hAnsi="Times New Roman" w:cs="Times New Roman"/>
            <w:sz w:val="26"/>
            <w:szCs w:val="26"/>
            <w:rPrChange w:id="95" w:author="овраменко_ид" w:date="2025-08-27T14:15:00Z">
              <w:rPr/>
            </w:rPrChange>
          </w:rPr>
          <w:t xml:space="preserve">заместителю главы администрации </w:t>
        </w:r>
      </w:ins>
      <w:ins w:id="96" w:author="овраменко_ид" w:date="2025-08-27T14:11:00Z">
        <w:r w:rsidR="00A230A3" w:rsidRPr="00561E29">
          <w:rPr>
            <w:rFonts w:ascii="Times New Roman" w:hAnsi="Times New Roman" w:cs="Times New Roman"/>
            <w:sz w:val="26"/>
            <w:szCs w:val="26"/>
            <w:rPrChange w:id="97" w:author="овраменко_ид" w:date="2025-08-27T14:15:00Z">
              <w:rPr/>
            </w:rPrChange>
          </w:rPr>
          <w:t>(в процентном выражении).</w:t>
        </w:r>
      </w:ins>
    </w:p>
    <w:p w14:paraId="18F8B709" w14:textId="77777777" w:rsidR="000F3DA7" w:rsidRPr="00561E29" w:rsidRDefault="00BC3C50" w:rsidP="00D15497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принимает решение о размерах премии (в процентах) </w:t>
      </w:r>
      <w:r w:rsidR="001C37B3" w:rsidRPr="00561E29">
        <w:rPr>
          <w:rFonts w:ascii="Times New Roman" w:hAnsi="Times New Roman" w:cs="Times New Roman"/>
          <w:sz w:val="26"/>
          <w:szCs w:val="26"/>
        </w:rPr>
        <w:t>муниципальным служащим и работникам</w:t>
      </w:r>
      <w:r w:rsidR="00CA7E50" w:rsidRPr="00561E29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ins w:id="98" w:author="овраменко_ид" w:date="2025-08-27T14:20:00Z">
        <w:r w:rsidR="00AE1E48" w:rsidRPr="00561E29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del w:id="99" w:author="овраменко_ид" w:date="2025-08-27T14:20:00Z">
        <w:r w:rsidR="00586954" w:rsidRPr="00561E29" w:rsidDel="00AE1E48">
          <w:rPr>
            <w:rFonts w:ascii="Times New Roman" w:hAnsi="Times New Roman" w:cs="Times New Roman"/>
            <w:sz w:val="26"/>
            <w:szCs w:val="26"/>
          </w:rPr>
          <w:delText xml:space="preserve">, </w:delText>
        </w:r>
      </w:del>
      <w:r w:rsidR="000F3DA7" w:rsidRPr="00561E29">
        <w:rPr>
          <w:rFonts w:ascii="Times New Roman" w:hAnsi="Times New Roman" w:cs="Times New Roman"/>
          <w:sz w:val="26"/>
          <w:szCs w:val="26"/>
        </w:rPr>
        <w:t xml:space="preserve">с учетом показателей, определенных 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begin"/>
      </w:r>
      <w:r w:rsidR="00ED2760" w:rsidRPr="00561E29">
        <w:rPr>
          <w:rFonts w:ascii="Times New Roman" w:hAnsi="Times New Roman" w:cs="Times New Roman"/>
          <w:sz w:val="26"/>
          <w:szCs w:val="26"/>
        </w:rPr>
        <w:instrText>HYPERLINK \l "P66" \h</w:instrText>
      </w:r>
      <w:r w:rsidR="00A230A3" w:rsidRPr="00561E29">
        <w:rPr>
          <w:rFonts w:ascii="Times New Roman" w:hAnsi="Times New Roman" w:cs="Times New Roman"/>
          <w:sz w:val="26"/>
          <w:szCs w:val="26"/>
        </w:rPr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separate"/>
      </w:r>
      <w:r w:rsidR="000F3DA7" w:rsidRPr="00561E29">
        <w:rPr>
          <w:rFonts w:ascii="Times New Roman" w:hAnsi="Times New Roman" w:cs="Times New Roman"/>
          <w:sz w:val="26"/>
          <w:szCs w:val="26"/>
        </w:rPr>
        <w:t>пункт</w:t>
      </w:r>
      <w:del w:id="100" w:author="овраменко_ид" w:date="2025-08-27T14:18:00Z">
        <w:r w:rsidR="000F3DA7" w:rsidRPr="00561E29" w:rsidDel="009F4F6D">
          <w:rPr>
            <w:rFonts w:ascii="Times New Roman" w:hAnsi="Times New Roman" w:cs="Times New Roman"/>
            <w:sz w:val="26"/>
            <w:szCs w:val="26"/>
          </w:rPr>
          <w:delText>о</w:delText>
        </w:r>
      </w:del>
      <w:ins w:id="101" w:author="овраменко_ид" w:date="2025-08-27T14:18:00Z">
        <w:r w:rsidR="009F4F6D" w:rsidRPr="00561E29">
          <w:rPr>
            <w:rFonts w:ascii="Times New Roman" w:hAnsi="Times New Roman" w:cs="Times New Roman"/>
            <w:sz w:val="26"/>
            <w:szCs w:val="26"/>
          </w:rPr>
          <w:t>а</w:t>
        </w:r>
      </w:ins>
      <w:r w:rsidR="000F3DA7" w:rsidRPr="00561E29">
        <w:rPr>
          <w:rFonts w:ascii="Times New Roman" w:hAnsi="Times New Roman" w:cs="Times New Roman"/>
          <w:sz w:val="26"/>
          <w:szCs w:val="26"/>
        </w:rPr>
        <w:t>м</w:t>
      </w:r>
      <w:ins w:id="102" w:author="овраменко_ид" w:date="2025-08-27T14:18:00Z">
        <w:r w:rsidR="009F4F6D" w:rsidRPr="00561E29">
          <w:rPr>
            <w:rFonts w:ascii="Times New Roman" w:hAnsi="Times New Roman" w:cs="Times New Roman"/>
            <w:sz w:val="26"/>
            <w:szCs w:val="26"/>
          </w:rPr>
          <w:t>и</w:t>
        </w:r>
      </w:ins>
      <w:r w:rsidR="000F3DA7" w:rsidRPr="00561E29">
        <w:rPr>
          <w:rFonts w:ascii="Times New Roman" w:hAnsi="Times New Roman" w:cs="Times New Roman"/>
          <w:sz w:val="26"/>
          <w:szCs w:val="26"/>
        </w:rPr>
        <w:t xml:space="preserve"> 1.</w:t>
      </w:r>
      <w:r w:rsidR="005D12BD" w:rsidRPr="00561E29">
        <w:rPr>
          <w:rFonts w:ascii="Times New Roman" w:hAnsi="Times New Roman" w:cs="Times New Roman"/>
          <w:sz w:val="26"/>
          <w:szCs w:val="26"/>
        </w:rPr>
        <w:t>3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end"/>
      </w:r>
      <w:ins w:id="103" w:author="овраменко_ид" w:date="2025-08-27T14:17:00Z">
        <w:r w:rsidR="009F4F6D" w:rsidRPr="00561E29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A230A3" w:rsidRPr="00561E29">
          <w:rPr>
            <w:rFonts w:ascii="Times New Roman" w:hAnsi="Times New Roman" w:cs="Times New Roman"/>
            <w:sz w:val="26"/>
            <w:szCs w:val="26"/>
            <w:rPrChange w:id="104" w:author="овраменко_ид" w:date="2025-08-27T14:18:00Z">
              <w:rPr/>
            </w:rPrChange>
          </w:rPr>
          <w:t>и 2.2.</w:t>
        </w:r>
      </w:ins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18928247" w14:textId="77777777" w:rsidR="000F3DA7" w:rsidRPr="00561E29" w:rsidDel="003720E5" w:rsidRDefault="000F3DA7" w:rsidP="00E46D46">
      <w:pPr>
        <w:pStyle w:val="ConsPlusNormal"/>
        <w:ind w:firstLine="540"/>
        <w:jc w:val="both"/>
        <w:rPr>
          <w:del w:id="105" w:author="овраменко_ид" w:date="2025-08-15T16:03:00Z"/>
          <w:rFonts w:ascii="Times New Roman" w:hAnsi="Times New Roman" w:cs="Times New Roman"/>
          <w:sz w:val="26"/>
          <w:szCs w:val="26"/>
        </w:rPr>
      </w:pPr>
      <w:del w:id="106" w:author="овраменко_ид" w:date="2025-08-15T16:03:00Z">
        <w:r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В целях согласования результатов расчетов для выплаты премии по итогам работы за квартал </w:delText>
        </w:r>
        <w:r w:rsidR="00860FDD" w:rsidRPr="00561E29" w:rsidDel="00584BFF">
          <w:rPr>
            <w:rFonts w:ascii="Times New Roman" w:hAnsi="Times New Roman" w:cs="Times New Roman"/>
            <w:sz w:val="26"/>
            <w:szCs w:val="26"/>
          </w:rPr>
          <w:delText>отдел по учету и отчетности</w:delText>
        </w:r>
        <w:r w:rsidR="00D1549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 администрации</w:delText>
        </w:r>
        <w:r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 направляет докладную записку </w:delText>
        </w:r>
        <w:r w:rsidR="005A7E7C" w:rsidRPr="00561E29" w:rsidDel="00584BFF">
          <w:rPr>
            <w:rFonts w:ascii="Times New Roman" w:hAnsi="Times New Roman" w:cs="Times New Roman"/>
            <w:sz w:val="26"/>
            <w:szCs w:val="26"/>
          </w:rPr>
          <w:delText>Г</w:delText>
        </w:r>
        <w:r w:rsidR="00860FDD" w:rsidRPr="00561E29" w:rsidDel="00584BFF">
          <w:rPr>
            <w:rFonts w:ascii="Times New Roman" w:hAnsi="Times New Roman" w:cs="Times New Roman"/>
            <w:sz w:val="26"/>
            <w:szCs w:val="26"/>
          </w:rPr>
          <w:delText>лаве администрации</w:delText>
        </w:r>
        <w:r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 с информацией о размере премиального коэффициента и о размере премий </w:delText>
        </w:r>
        <w:r w:rsidR="00860FDD" w:rsidRPr="00561E29" w:rsidDel="00584BFF">
          <w:rPr>
            <w:rFonts w:ascii="Times New Roman" w:hAnsi="Times New Roman" w:cs="Times New Roman"/>
            <w:sz w:val="26"/>
            <w:szCs w:val="26"/>
          </w:rPr>
          <w:delText>муниципальным служащим и работникам администрации.</w:delText>
        </w:r>
      </w:del>
    </w:p>
    <w:p w14:paraId="5F85F2D2" w14:textId="77777777" w:rsidR="008B2220" w:rsidRPr="00561E29" w:rsidRDefault="00860FDD" w:rsidP="0001020F">
      <w:pPr>
        <w:pStyle w:val="ConsPlusNormal"/>
        <w:numPr>
          <w:ilvl w:val="1"/>
          <w:numId w:val="2"/>
        </w:numPr>
        <w:tabs>
          <w:tab w:val="left" w:pos="993"/>
        </w:tabs>
        <w:ind w:firstLine="567"/>
        <w:jc w:val="both"/>
        <w:rPr>
          <w:del w:id="107" w:author="овраменко_ид" w:date="2025-08-15T16:03:00Z"/>
          <w:rFonts w:ascii="Times New Roman" w:hAnsi="Times New Roman" w:cs="Times New Roman"/>
          <w:sz w:val="26"/>
          <w:szCs w:val="26"/>
        </w:rPr>
      </w:pPr>
      <w:del w:id="108" w:author="овраменко_ид" w:date="2025-08-15T16:03:00Z">
        <w:r w:rsidRPr="00561E29" w:rsidDel="00584BFF">
          <w:rPr>
            <w:rFonts w:ascii="Times New Roman" w:hAnsi="Times New Roman" w:cs="Times New Roman"/>
            <w:sz w:val="26"/>
            <w:szCs w:val="26"/>
          </w:rPr>
          <w:delText>Отдел по учету и отчетности</w:delText>
        </w:r>
        <w:r w:rsidR="000F3DA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  <w:r w:rsidR="00D1549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администрации </w:delText>
        </w:r>
        <w:r w:rsidR="000F3DA7" w:rsidRPr="00561E29" w:rsidDel="00584BFF">
          <w:rPr>
            <w:rFonts w:ascii="Times New Roman" w:hAnsi="Times New Roman" w:cs="Times New Roman"/>
            <w:sz w:val="26"/>
            <w:szCs w:val="26"/>
          </w:rPr>
          <w:delText>в срок до наступления 2</w:delText>
        </w:r>
        <w:r w:rsidR="00403AF9" w:rsidRPr="00561E29" w:rsidDel="00584BFF">
          <w:rPr>
            <w:rFonts w:ascii="Times New Roman" w:hAnsi="Times New Roman" w:cs="Times New Roman"/>
            <w:sz w:val="26"/>
            <w:szCs w:val="26"/>
          </w:rPr>
          <w:delText>5</w:delText>
        </w:r>
        <w:r w:rsidR="000F3DA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-го числа месяца, следующего за месяцем окончания квартала, направляет в </w:delText>
        </w:r>
        <w:r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отдел кадров </w:delText>
        </w:r>
        <w:r w:rsidR="00D1549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администрации </w:delText>
        </w:r>
        <w:r w:rsidR="000F3DA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докладную записку, согласованную </w:delText>
        </w:r>
        <w:r w:rsidR="005A7E7C" w:rsidRPr="00561E29" w:rsidDel="00584BFF">
          <w:rPr>
            <w:rFonts w:ascii="Times New Roman" w:hAnsi="Times New Roman" w:cs="Times New Roman"/>
            <w:sz w:val="26"/>
            <w:szCs w:val="26"/>
          </w:rPr>
          <w:delText>Г</w:delText>
        </w:r>
        <w:r w:rsidRPr="00561E29" w:rsidDel="00584BFF">
          <w:rPr>
            <w:rFonts w:ascii="Times New Roman" w:hAnsi="Times New Roman" w:cs="Times New Roman"/>
            <w:sz w:val="26"/>
            <w:szCs w:val="26"/>
          </w:rPr>
          <w:delText>лавой администрации</w:delText>
        </w:r>
        <w:r w:rsidR="000F3DA7" w:rsidRPr="00561E29" w:rsidDel="00584BFF">
          <w:rPr>
            <w:rFonts w:ascii="Times New Roman" w:hAnsi="Times New Roman" w:cs="Times New Roman"/>
            <w:sz w:val="26"/>
            <w:szCs w:val="26"/>
          </w:rPr>
          <w:delText xml:space="preserve">, с указанием размеров премий (в рублях) </w:delText>
        </w:r>
        <w:r w:rsidRPr="00561E29" w:rsidDel="00584BFF">
          <w:rPr>
            <w:rFonts w:ascii="Times New Roman" w:hAnsi="Times New Roman" w:cs="Times New Roman"/>
            <w:sz w:val="26"/>
            <w:szCs w:val="26"/>
          </w:rPr>
          <w:delText>муниципальным служащим и работникам администрации.</w:delText>
        </w:r>
      </w:del>
    </w:p>
    <w:p w14:paraId="30C13B88" w14:textId="77777777" w:rsidR="00860FDD" w:rsidRPr="00561E29" w:rsidRDefault="00860FDD" w:rsidP="00D15497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Отдел кадров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D15497" w:rsidRPr="00561E2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del w:id="109" w:author="овраменко_ид" w:date="2025-08-18T14:39:00Z">
        <w:r w:rsidR="000F3DA7" w:rsidRPr="00561E29" w:rsidDel="0001020F">
          <w:rPr>
            <w:rFonts w:ascii="Times New Roman" w:hAnsi="Times New Roman" w:cs="Times New Roman"/>
            <w:sz w:val="26"/>
            <w:szCs w:val="26"/>
          </w:rPr>
          <w:delText xml:space="preserve">по согласованию с </w:delText>
        </w:r>
        <w:r w:rsidRPr="00561E29" w:rsidDel="0001020F">
          <w:rPr>
            <w:rFonts w:ascii="Times New Roman" w:hAnsi="Times New Roman" w:cs="Times New Roman"/>
            <w:sz w:val="26"/>
            <w:szCs w:val="26"/>
          </w:rPr>
          <w:delText>отделом по учету и отчетности</w:delText>
        </w:r>
        <w:r w:rsidR="000F3DA7" w:rsidRPr="00561E29" w:rsidDel="0001020F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  <w:r w:rsidR="00D15497" w:rsidRPr="00561E29" w:rsidDel="0001020F">
          <w:rPr>
            <w:rFonts w:ascii="Times New Roman" w:hAnsi="Times New Roman" w:cs="Times New Roman"/>
            <w:sz w:val="26"/>
            <w:szCs w:val="26"/>
          </w:rPr>
          <w:delText xml:space="preserve">администрации </w:delText>
        </w:r>
      </w:del>
      <w:r w:rsidR="000F3DA7" w:rsidRPr="00561E29">
        <w:rPr>
          <w:rFonts w:ascii="Times New Roman" w:hAnsi="Times New Roman" w:cs="Times New Roman"/>
          <w:sz w:val="26"/>
          <w:szCs w:val="26"/>
        </w:rPr>
        <w:t xml:space="preserve">осуществляет подготовку проекта распоряжения </w:t>
      </w:r>
      <w:r w:rsidRPr="00561E29">
        <w:rPr>
          <w:rFonts w:ascii="Times New Roman" w:hAnsi="Times New Roman" w:cs="Times New Roman"/>
          <w:sz w:val="26"/>
          <w:szCs w:val="26"/>
        </w:rPr>
        <w:t>администрации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о премировании за квартал </w:t>
      </w:r>
      <w:r w:rsidRPr="00561E29">
        <w:rPr>
          <w:rFonts w:ascii="Times New Roman" w:hAnsi="Times New Roman" w:cs="Times New Roman"/>
          <w:sz w:val="26"/>
          <w:szCs w:val="26"/>
        </w:rPr>
        <w:t xml:space="preserve">муниципальных служащих и работников администрации. </w:t>
      </w:r>
    </w:p>
    <w:p w14:paraId="001590B3" w14:textId="77777777" w:rsidR="00A230A3" w:rsidRPr="00561E29" w:rsidRDefault="00584BFF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ins w:id="110" w:author="овраменко_ид" w:date="2025-08-27T13:49:00Z"/>
          <w:rFonts w:ascii="Times New Roman" w:hAnsi="Times New Roman" w:cs="Times New Roman"/>
          <w:sz w:val="26"/>
          <w:szCs w:val="26"/>
        </w:rPr>
        <w:pPrChange w:id="111" w:author="овраменко_ид" w:date="2025-08-27T13:49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ins w:id="112" w:author="овраменко_ид" w:date="2025-08-15T16:04:00Z">
        <w:r w:rsidRPr="00561E29">
          <w:rPr>
            <w:rFonts w:ascii="Times New Roman" w:hAnsi="Times New Roman" w:cs="Times New Roman"/>
            <w:sz w:val="26"/>
            <w:szCs w:val="26"/>
          </w:rPr>
          <w:t xml:space="preserve">Нераспределенная экономия по премиальному фонду администрации </w:t>
        </w:r>
      </w:ins>
      <w:ins w:id="113" w:author="овраменко_ид" w:date="2025-08-18T15:57:00Z">
        <w:r w:rsidR="005C1F73" w:rsidRPr="00561E29">
          <w:rPr>
            <w:rFonts w:ascii="Times New Roman" w:hAnsi="Times New Roman" w:cs="Times New Roman"/>
            <w:sz w:val="26"/>
            <w:szCs w:val="26"/>
          </w:rPr>
          <w:t xml:space="preserve">за первый-третий кварталы </w:t>
        </w:r>
      </w:ins>
      <w:ins w:id="114" w:author="овраменко_ид" w:date="2025-08-15T16:04:00Z">
        <w:r w:rsidRPr="00561E29">
          <w:rPr>
            <w:rFonts w:ascii="Times New Roman" w:hAnsi="Times New Roman" w:cs="Times New Roman"/>
            <w:sz w:val="26"/>
            <w:szCs w:val="26"/>
          </w:rPr>
          <w:t>возвращается в общий премиальный фонд для последующего перераспределения</w:t>
        </w:r>
      </w:ins>
      <w:ins w:id="115" w:author="овраменко_ид" w:date="2025-08-27T13:49:00Z">
        <w:r w:rsidR="00AD6998" w:rsidRPr="00561E29">
          <w:rPr>
            <w:rFonts w:ascii="Times New Roman" w:hAnsi="Times New Roman" w:cs="Times New Roman"/>
            <w:sz w:val="26"/>
            <w:szCs w:val="26"/>
          </w:rPr>
          <w:t>.</w:t>
        </w:r>
      </w:ins>
    </w:p>
    <w:p w14:paraId="528A3AD0" w14:textId="77777777" w:rsidR="00830522" w:rsidRPr="00561E29" w:rsidDel="00584BFF" w:rsidRDefault="00830522" w:rsidP="00D15497">
      <w:pPr>
        <w:pStyle w:val="ConsPlusNormal"/>
        <w:tabs>
          <w:tab w:val="left" w:pos="993"/>
        </w:tabs>
        <w:ind w:left="567"/>
        <w:jc w:val="both"/>
        <w:rPr>
          <w:del w:id="116" w:author="овраменко_ид" w:date="2025-08-15T16:04:00Z"/>
          <w:rFonts w:ascii="Times New Roman" w:hAnsi="Times New Roman" w:cs="Times New Roman"/>
          <w:sz w:val="26"/>
          <w:szCs w:val="26"/>
        </w:rPr>
      </w:pPr>
    </w:p>
    <w:p w14:paraId="41BDAEA0" w14:textId="77777777" w:rsidR="00CA7E50" w:rsidRPr="00561E29" w:rsidRDefault="00CA7E50" w:rsidP="00D15497">
      <w:pPr>
        <w:pStyle w:val="ConsPlusNormal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66AFECC4" w14:textId="77777777" w:rsidR="00403AF9" w:rsidRPr="00561E29" w:rsidRDefault="000F3DA7" w:rsidP="00D15497">
      <w:pPr>
        <w:pStyle w:val="ConsPlusNormal"/>
        <w:numPr>
          <w:ilvl w:val="0"/>
          <w:numId w:val="2"/>
        </w:numPr>
        <w:tabs>
          <w:tab w:val="left" w:pos="993"/>
        </w:tabs>
        <w:ind w:lef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>Порядок выплаты премий по итогам работы</w:t>
      </w:r>
      <w:r w:rsidR="00625235"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за </w:t>
      </w:r>
      <w:r w:rsidR="00D15497" w:rsidRPr="00561E29">
        <w:rPr>
          <w:rFonts w:ascii="Times New Roman" w:hAnsi="Times New Roman" w:cs="Times New Roman"/>
          <w:b/>
          <w:bCs/>
          <w:sz w:val="26"/>
          <w:szCs w:val="26"/>
        </w:rPr>
        <w:t>год</w:t>
      </w:r>
    </w:p>
    <w:p w14:paraId="061AFE56" w14:textId="77777777" w:rsidR="000F3DA7" w:rsidRPr="00561E29" w:rsidRDefault="00625235" w:rsidP="00403AF9">
      <w:pPr>
        <w:pStyle w:val="ConsPlusNormal"/>
        <w:tabs>
          <w:tab w:val="left" w:pos="993"/>
        </w:tabs>
        <w:ind w:left="20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>муниципальным служащим и работникам администрации</w:t>
      </w:r>
    </w:p>
    <w:p w14:paraId="549BE8A1" w14:textId="77777777" w:rsidR="000F3DA7" w:rsidRPr="00561E29" w:rsidRDefault="000F3DA7" w:rsidP="007829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C385BF3" w14:textId="77777777" w:rsidR="000F3DA7" w:rsidRPr="00561E29" w:rsidRDefault="00E46D46" w:rsidP="00D15497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принимает решение о размерах премии (в процентах) </w:t>
      </w:r>
      <w:r w:rsidR="00CA7E50" w:rsidRPr="00561E29">
        <w:rPr>
          <w:rFonts w:ascii="Times New Roman" w:hAnsi="Times New Roman" w:cs="Times New Roman"/>
          <w:sz w:val="26"/>
          <w:szCs w:val="26"/>
        </w:rPr>
        <w:t>муниципальным служащим и работникам администрации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с учетом показателей, определенных </w:t>
      </w:r>
      <w:hyperlink w:anchor="P66">
        <w:r w:rsidR="000F3DA7" w:rsidRPr="00561E29">
          <w:rPr>
            <w:rFonts w:ascii="Times New Roman" w:hAnsi="Times New Roman" w:cs="Times New Roman"/>
            <w:sz w:val="26"/>
            <w:szCs w:val="26"/>
          </w:rPr>
          <w:t>пунктом 1.</w:t>
        </w:r>
        <w:r w:rsidR="00403AF9" w:rsidRPr="00561E2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192C75F6" w14:textId="77777777" w:rsidR="000F3DA7" w:rsidRPr="00561E29" w:rsidRDefault="00E46D46" w:rsidP="00790C5C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Отдел по учету и отчетности </w:t>
      </w:r>
      <w:r w:rsidR="00D15497" w:rsidRPr="00561E2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в срок </w:t>
      </w:r>
      <w:r w:rsidR="00A230A3" w:rsidRPr="00561E29">
        <w:rPr>
          <w:rFonts w:ascii="Times New Roman" w:hAnsi="Times New Roman" w:cs="Times New Roman"/>
          <w:sz w:val="26"/>
          <w:szCs w:val="26"/>
          <w:rPrChange w:id="117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до 10 декабря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</w:t>
      </w:r>
      <w:del w:id="118" w:author="овраменко_ид" w:date="2025-08-27T14:28:00Z">
        <w:r w:rsidR="000F3DA7"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отчетного </w:delText>
        </w:r>
      </w:del>
      <w:ins w:id="119" w:author="овраменко_ид" w:date="2025-08-27T14:28:00Z">
        <w:r w:rsidR="00652202" w:rsidRPr="00561E29">
          <w:rPr>
            <w:rFonts w:ascii="Times New Roman" w:hAnsi="Times New Roman" w:cs="Times New Roman"/>
            <w:sz w:val="26"/>
            <w:szCs w:val="26"/>
          </w:rPr>
          <w:t xml:space="preserve">текущего </w:t>
        </w:r>
      </w:ins>
      <w:r w:rsidR="000F3DA7" w:rsidRPr="00561E29">
        <w:rPr>
          <w:rFonts w:ascii="Times New Roman" w:hAnsi="Times New Roman" w:cs="Times New Roman"/>
          <w:sz w:val="26"/>
          <w:szCs w:val="26"/>
        </w:rPr>
        <w:t>года осуществляет подготовку расчетной информации</w:t>
      </w:r>
      <w:del w:id="120" w:author="овраменко_ид" w:date="2025-08-18T15:44:00Z">
        <w:r w:rsidR="000F3DA7" w:rsidRPr="00561E29" w:rsidDel="00B949EB">
          <w:rPr>
            <w:rFonts w:ascii="Times New Roman" w:hAnsi="Times New Roman" w:cs="Times New Roman"/>
            <w:sz w:val="26"/>
            <w:szCs w:val="26"/>
          </w:rPr>
          <w:delText xml:space="preserve"> с учетом решений </w:delText>
        </w:r>
        <w:r w:rsidR="005A7E7C" w:rsidRPr="00561E29" w:rsidDel="00B949EB">
          <w:rPr>
            <w:rFonts w:ascii="Times New Roman" w:hAnsi="Times New Roman" w:cs="Times New Roman"/>
            <w:sz w:val="26"/>
            <w:szCs w:val="26"/>
          </w:rPr>
          <w:delText>Г</w:delText>
        </w:r>
        <w:r w:rsidRPr="00561E29" w:rsidDel="00B949EB">
          <w:rPr>
            <w:rFonts w:ascii="Times New Roman" w:hAnsi="Times New Roman" w:cs="Times New Roman"/>
            <w:sz w:val="26"/>
            <w:szCs w:val="26"/>
          </w:rPr>
          <w:delText>лавы администрации</w:delText>
        </w:r>
      </w:del>
      <w:r w:rsidR="000F3DA7" w:rsidRPr="00561E29">
        <w:rPr>
          <w:rFonts w:ascii="Times New Roman" w:hAnsi="Times New Roman" w:cs="Times New Roman"/>
          <w:sz w:val="26"/>
          <w:szCs w:val="26"/>
        </w:rPr>
        <w:t>:</w:t>
      </w:r>
    </w:p>
    <w:p w14:paraId="59B61B6F" w14:textId="571E0DC8" w:rsidR="000F3DA7" w:rsidRPr="00561E29" w:rsidRDefault="000F3DA7" w:rsidP="00830522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об общем премиальном фонде (в рублях), сформированном за счет экономии по всем составляющим фондов оплаты труда </w:t>
      </w:r>
      <w:r w:rsidR="00E46D46" w:rsidRPr="00561E29">
        <w:rPr>
          <w:rFonts w:ascii="Times New Roman" w:hAnsi="Times New Roman" w:cs="Times New Roman"/>
          <w:sz w:val="26"/>
          <w:szCs w:val="26"/>
        </w:rPr>
        <w:t>администрации</w:t>
      </w:r>
      <w:r w:rsidRPr="00561E29">
        <w:rPr>
          <w:rFonts w:ascii="Times New Roman" w:hAnsi="Times New Roman" w:cs="Times New Roman"/>
          <w:sz w:val="26"/>
          <w:szCs w:val="26"/>
        </w:rPr>
        <w:t xml:space="preserve">, </w:t>
      </w:r>
      <w:r w:rsidR="001C7D3B" w:rsidRPr="00561E29">
        <w:rPr>
          <w:rFonts w:ascii="Times New Roman" w:hAnsi="Times New Roman" w:cs="Times New Roman"/>
          <w:sz w:val="26"/>
          <w:szCs w:val="26"/>
        </w:rPr>
        <w:t>сложившейся по состоянию</w:t>
      </w:r>
      <w:r w:rsidR="00043EC4" w:rsidRPr="00561E29">
        <w:rPr>
          <w:rFonts w:ascii="Times New Roman" w:hAnsi="Times New Roman" w:cs="Times New Roman"/>
          <w:sz w:val="26"/>
          <w:szCs w:val="26"/>
        </w:rPr>
        <w:t xml:space="preserve"> на 1 декабря текущего года</w:t>
      </w:r>
      <w:r w:rsidR="00561E29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043EC4" w:rsidRPr="00561E29">
        <w:rPr>
          <w:rFonts w:ascii="Times New Roman" w:hAnsi="Times New Roman" w:cs="Times New Roman"/>
          <w:sz w:val="26"/>
          <w:szCs w:val="26"/>
        </w:rPr>
        <w:t>с учетом ожидаемой экономии за декабрь месяц</w:t>
      </w:r>
      <w:r w:rsidRPr="00561E29">
        <w:rPr>
          <w:rFonts w:ascii="Times New Roman" w:hAnsi="Times New Roman" w:cs="Times New Roman"/>
          <w:sz w:val="26"/>
          <w:szCs w:val="26"/>
        </w:rPr>
        <w:t>;</w:t>
      </w:r>
    </w:p>
    <w:p w14:paraId="3A474C96" w14:textId="56627347" w:rsidR="000F3DA7" w:rsidRPr="00561E29" w:rsidRDefault="000F3DA7" w:rsidP="00830522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>о премиальном коэффициенте для расчета премии;</w:t>
      </w:r>
    </w:p>
    <w:p w14:paraId="5C51F979" w14:textId="19ED568B" w:rsidR="000F3DA7" w:rsidRPr="00561E29" w:rsidRDefault="000F3DA7" w:rsidP="00830522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о премиальном фонде </w:t>
      </w:r>
      <w:del w:id="121" w:author="овраменко_ид" w:date="2025-08-18T15:44:00Z">
        <w:r w:rsidRPr="00561E29" w:rsidDel="00B949EB">
          <w:rPr>
            <w:rFonts w:ascii="Times New Roman" w:hAnsi="Times New Roman" w:cs="Times New Roman"/>
            <w:sz w:val="26"/>
            <w:szCs w:val="26"/>
          </w:rPr>
          <w:delText xml:space="preserve">органа </w:delText>
        </w:r>
      </w:del>
      <w:r w:rsidR="00E46D46" w:rsidRPr="00561E29">
        <w:rPr>
          <w:rFonts w:ascii="Times New Roman" w:hAnsi="Times New Roman" w:cs="Times New Roman"/>
          <w:sz w:val="26"/>
          <w:szCs w:val="26"/>
        </w:rPr>
        <w:t>администрации</w:t>
      </w:r>
      <w:r w:rsidRPr="00561E29">
        <w:rPr>
          <w:rFonts w:ascii="Times New Roman" w:hAnsi="Times New Roman" w:cs="Times New Roman"/>
          <w:sz w:val="26"/>
          <w:szCs w:val="26"/>
        </w:rPr>
        <w:t xml:space="preserve"> к распределению (в рублях);</w:t>
      </w:r>
    </w:p>
    <w:p w14:paraId="4FDC6EC6" w14:textId="411DCD9D" w:rsidR="00B949EB" w:rsidRPr="00561E29" w:rsidRDefault="000F3DA7" w:rsidP="00830522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ins w:id="122" w:author="овраменко_ид" w:date="2025-08-18T15:37:00Z"/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о размере премий </w:t>
      </w:r>
      <w:r w:rsidR="009C6CAF" w:rsidRPr="00561E29">
        <w:rPr>
          <w:rFonts w:ascii="Times New Roman" w:hAnsi="Times New Roman" w:cs="Times New Roman"/>
          <w:sz w:val="26"/>
          <w:szCs w:val="26"/>
        </w:rPr>
        <w:t xml:space="preserve">муниципальным служащим и работникам 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>(в</w:t>
      </w:r>
      <w:ins w:id="123" w:author="овраменко_ид" w:date="2025-08-18T15:45:00Z">
        <w:r w:rsidR="00B949EB" w:rsidRPr="00561E29">
          <w:rPr>
            <w:rFonts w:ascii="Times New Roman" w:hAnsi="Times New Roman" w:cs="Times New Roman"/>
            <w:sz w:val="26"/>
            <w:szCs w:val="26"/>
          </w:rPr>
          <w:t xml:space="preserve"> процентах</w:t>
        </w:r>
      </w:ins>
      <w:r w:rsidR="001C7D3B" w:rsidRPr="00561E29">
        <w:rPr>
          <w:rFonts w:ascii="Times New Roman" w:hAnsi="Times New Roman" w:cs="Times New Roman"/>
          <w:sz w:val="26"/>
          <w:szCs w:val="26"/>
        </w:rPr>
        <w:t xml:space="preserve"> к должностному окладу и рублях</w:t>
      </w:r>
      <w:del w:id="124" w:author="овраменко_ид" w:date="2025-08-18T15:45:00Z">
        <w:r w:rsidRPr="00561E29" w:rsidDel="00B949EB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</w:del>
      <w:del w:id="125" w:author="овраменко_ид" w:date="2025-08-19T17:50:00Z">
        <w:r w:rsidRPr="00561E29" w:rsidDel="00277EFA">
          <w:rPr>
            <w:rFonts w:ascii="Times New Roman" w:hAnsi="Times New Roman" w:cs="Times New Roman"/>
            <w:sz w:val="26"/>
            <w:szCs w:val="26"/>
          </w:rPr>
          <w:delText>рублях</w:delText>
        </w:r>
      </w:del>
      <w:r w:rsidRPr="00561E29">
        <w:rPr>
          <w:rFonts w:ascii="Times New Roman" w:hAnsi="Times New Roman" w:cs="Times New Roman"/>
          <w:sz w:val="26"/>
          <w:szCs w:val="26"/>
        </w:rPr>
        <w:t>)</w:t>
      </w:r>
      <w:del w:id="126" w:author="овраменко_ид" w:date="2025-08-18T15:37:00Z">
        <w:r w:rsidRPr="00561E29" w:rsidDel="00B949EB">
          <w:rPr>
            <w:rFonts w:ascii="Times New Roman" w:hAnsi="Times New Roman" w:cs="Times New Roman"/>
            <w:sz w:val="26"/>
            <w:szCs w:val="26"/>
          </w:rPr>
          <w:delText>.</w:delText>
        </w:r>
      </w:del>
    </w:p>
    <w:p w14:paraId="56927746" w14:textId="425AFE6C" w:rsidR="00B949EB" w:rsidRPr="00561E29" w:rsidRDefault="00B949EB" w:rsidP="00B949EB">
      <w:pPr>
        <w:pStyle w:val="ConsPlusNormal"/>
        <w:ind w:firstLine="540"/>
        <w:jc w:val="both"/>
        <w:rPr>
          <w:ins w:id="127" w:author="овраменко_ид" w:date="2025-08-18T15:37:00Z"/>
          <w:rFonts w:ascii="Times New Roman" w:hAnsi="Times New Roman" w:cs="Times New Roman"/>
          <w:sz w:val="26"/>
          <w:szCs w:val="26"/>
        </w:rPr>
      </w:pPr>
      <w:ins w:id="128" w:author="овраменко_ид" w:date="2025-08-18T15:37:00Z">
        <w:r w:rsidRPr="00561E29">
          <w:rPr>
            <w:rFonts w:ascii="Times New Roman" w:hAnsi="Times New Roman" w:cs="Times New Roman"/>
            <w:sz w:val="26"/>
            <w:szCs w:val="26"/>
          </w:rPr>
          <w:t>и на основании произведенных расчетов направляет докладную записку Главе администрации с информацией о размере премиального коэффициента и о расчетном размере премий муниципальным служащим и работникам администрации</w:t>
        </w:r>
      </w:ins>
      <w:ins w:id="129" w:author="овраменко_ид" w:date="2025-08-27T13:51:00Z">
        <w:r w:rsidR="00AD6998" w:rsidRPr="00561E29">
          <w:rPr>
            <w:rFonts w:ascii="Times New Roman" w:hAnsi="Times New Roman" w:cs="Times New Roman"/>
            <w:sz w:val="26"/>
            <w:szCs w:val="26"/>
          </w:rPr>
          <w:t>.</w:t>
        </w:r>
      </w:ins>
      <w:ins w:id="130" w:author="овраменко_ид" w:date="2025-08-18T15:37:00Z">
        <w:r w:rsidRPr="00561E29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</w:p>
    <w:p w14:paraId="4BF68DFF" w14:textId="77777777" w:rsidR="000F3DA7" w:rsidRPr="00561E29" w:rsidDel="00652202" w:rsidRDefault="000F3DA7" w:rsidP="007829BF">
      <w:pPr>
        <w:pStyle w:val="ConsPlusNormal"/>
        <w:ind w:firstLine="540"/>
        <w:jc w:val="both"/>
        <w:rPr>
          <w:del w:id="131" w:author="овраменко_ид" w:date="2025-08-27T14:27:00Z"/>
          <w:rFonts w:ascii="Times New Roman" w:hAnsi="Times New Roman" w:cs="Times New Roman"/>
          <w:sz w:val="26"/>
          <w:szCs w:val="26"/>
        </w:rPr>
      </w:pPr>
    </w:p>
    <w:p w14:paraId="4CB25A1C" w14:textId="77777777" w:rsidR="00652202" w:rsidRPr="00561E29" w:rsidRDefault="000F3DA7" w:rsidP="007829BF">
      <w:pPr>
        <w:pStyle w:val="ConsPlusNormal"/>
        <w:ind w:firstLine="540"/>
        <w:jc w:val="both"/>
        <w:rPr>
          <w:ins w:id="132" w:author="овраменко_ид" w:date="2025-08-27T14:27:00Z"/>
          <w:rFonts w:ascii="Times New Roman" w:hAnsi="Times New Roman" w:cs="Times New Roman"/>
          <w:sz w:val="26"/>
          <w:szCs w:val="26"/>
        </w:rPr>
      </w:pPr>
      <w:r w:rsidRPr="00561E29">
        <w:rPr>
          <w:rFonts w:ascii="Times New Roman" w:hAnsi="Times New Roman" w:cs="Times New Roman"/>
          <w:sz w:val="26"/>
          <w:szCs w:val="26"/>
        </w:rPr>
        <w:t xml:space="preserve">Расчетная информация подготавливается </w:t>
      </w:r>
      <w:del w:id="133" w:author="овраменко_ид" w:date="2025-08-27T14:26:00Z">
        <w:r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в отношении лиц, указанных в </w:del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D2760" w:rsidRPr="00561E29" w:rsidDel="00652202">
          <w:rPr>
            <w:rFonts w:ascii="Times New Roman" w:hAnsi="Times New Roman" w:cs="Times New Roman"/>
            <w:sz w:val="26"/>
            <w:szCs w:val="26"/>
          </w:rPr>
          <w:delInstrText>HYPERLINK \l "P78" \h</w:delInstr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561E29" w:rsidDel="00652202">
          <w:rPr>
            <w:rFonts w:ascii="Times New Roman" w:hAnsi="Times New Roman" w:cs="Times New Roman"/>
            <w:sz w:val="26"/>
            <w:szCs w:val="26"/>
          </w:rPr>
          <w:delText>пункте 1.</w:delText>
        </w:r>
        <w:r w:rsidR="00403AF9" w:rsidRPr="00561E29" w:rsidDel="00652202">
          <w:rPr>
            <w:rFonts w:ascii="Times New Roman" w:hAnsi="Times New Roman" w:cs="Times New Roman"/>
            <w:sz w:val="26"/>
            <w:szCs w:val="26"/>
          </w:rPr>
          <w:delText>4</w:del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 настоящего Положения, </w:delText>
        </w:r>
      </w:del>
      <w:r w:rsidR="00A230A3" w:rsidRPr="00561E29">
        <w:rPr>
          <w:rFonts w:ascii="Times New Roman" w:hAnsi="Times New Roman" w:cs="Times New Roman"/>
          <w:sz w:val="26"/>
          <w:szCs w:val="26"/>
          <w:rPrChange w:id="134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на последний рабочий день ноября</w:t>
      </w:r>
      <w:del w:id="135" w:author="овраменко_ид" w:date="2025-08-27T14:27:00Z">
        <w:r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, расчет производится </w:delText>
        </w:r>
      </w:del>
      <w:del w:id="136" w:author="овраменко_ид" w:date="2025-08-18T15:34:00Z">
        <w:r w:rsidRPr="00561E29" w:rsidDel="00B64F1B">
          <w:rPr>
            <w:rFonts w:ascii="Times New Roman" w:hAnsi="Times New Roman" w:cs="Times New Roman"/>
            <w:sz w:val="26"/>
            <w:szCs w:val="26"/>
          </w:rPr>
          <w:delText>по формул</w:delText>
        </w:r>
        <w:r w:rsidR="00A230A3" w:rsidRPr="00561E29">
          <w:rPr>
            <w:rFonts w:ascii="Times New Roman" w:hAnsi="Times New Roman" w:cs="Times New Roman"/>
            <w:sz w:val="26"/>
            <w:szCs w:val="26"/>
            <w:rPrChange w:id="137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>ам</w:delText>
        </w:r>
        <w:r w:rsidRPr="00561E29" w:rsidDel="00B64F1B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</w:del>
      <w:del w:id="138" w:author="овраменко_ид" w:date="2025-08-27T14:27:00Z">
        <w:r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согласно </w:del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D2760" w:rsidRPr="00561E29" w:rsidDel="00652202">
          <w:rPr>
            <w:rFonts w:ascii="Times New Roman" w:hAnsi="Times New Roman" w:cs="Times New Roman"/>
            <w:sz w:val="26"/>
            <w:szCs w:val="26"/>
          </w:rPr>
          <w:delInstrText>HYPERLINK \l "P233" \h</w:delInstr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561E29" w:rsidDel="00652202">
          <w:rPr>
            <w:rFonts w:ascii="Times New Roman" w:hAnsi="Times New Roman" w:cs="Times New Roman"/>
            <w:sz w:val="26"/>
            <w:szCs w:val="26"/>
          </w:rPr>
          <w:delText>приложению</w:delText>
        </w:r>
        <w:r w:rsidR="00A230A3" w:rsidRPr="00561E29" w:rsidDel="00652202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561E29" w:rsidDel="00652202">
          <w:rPr>
            <w:rFonts w:ascii="Times New Roman" w:hAnsi="Times New Roman" w:cs="Times New Roman"/>
            <w:sz w:val="26"/>
            <w:szCs w:val="26"/>
          </w:rPr>
          <w:delText xml:space="preserve"> к настоящему Положению.</w:delText>
        </w:r>
      </w:del>
      <w:ins w:id="139" w:author="овраменко_ид" w:date="2025-08-27T14:27:00Z">
        <w:r w:rsidR="00652202" w:rsidRPr="00561E29">
          <w:rPr>
            <w:rFonts w:ascii="Times New Roman" w:hAnsi="Times New Roman" w:cs="Times New Roman"/>
            <w:sz w:val="26"/>
            <w:szCs w:val="26"/>
          </w:rPr>
          <w:t>.</w:t>
        </w:r>
      </w:ins>
    </w:p>
    <w:p w14:paraId="03252365" w14:textId="77777777" w:rsidR="00A230A3" w:rsidRPr="00561E29" w:rsidRDefault="000F3DA7">
      <w:pPr>
        <w:pStyle w:val="ConsPlusNormal"/>
        <w:tabs>
          <w:tab w:val="left" w:pos="993"/>
        </w:tabs>
        <w:ind w:firstLine="567"/>
        <w:jc w:val="both"/>
        <w:rPr>
          <w:del w:id="140" w:author="овраменко_ид" w:date="2025-08-27T13:51:00Z"/>
          <w:rFonts w:ascii="Times New Roman" w:hAnsi="Times New Roman" w:cs="Times New Roman"/>
          <w:sz w:val="26"/>
          <w:szCs w:val="26"/>
        </w:rPr>
        <w:pPrChange w:id="141" w:author="овраменко_ид" w:date="2025-08-27T14:27:00Z">
          <w:pPr>
            <w:pStyle w:val="ConsPlusNormal"/>
            <w:ind w:firstLine="540"/>
            <w:jc w:val="both"/>
          </w:pPr>
        </w:pPrChange>
      </w:pPr>
      <w:del w:id="142" w:author="овраменко_ид" w:date="2025-08-18T15:48:00Z">
        <w:r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В целях согласования результатов расчетов для выплаты премии по итогам работы за </w:delText>
        </w:r>
        <w:r w:rsidR="00403AF9" w:rsidRPr="00561E29" w:rsidDel="001F744D">
          <w:rPr>
            <w:rFonts w:ascii="Times New Roman" w:hAnsi="Times New Roman" w:cs="Times New Roman"/>
            <w:sz w:val="26"/>
            <w:szCs w:val="26"/>
          </w:rPr>
          <w:delText>год</w:delText>
        </w:r>
        <w:r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отдел по учету и отчетности </w:delText>
        </w:r>
        <w:r w:rsidR="00D1549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администрации </w:delText>
        </w:r>
        <w:r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направляет докладную записку </w:delText>
        </w:r>
        <w:r w:rsidR="005A7E7C" w:rsidRPr="00561E29" w:rsidDel="001F744D">
          <w:rPr>
            <w:rFonts w:ascii="Times New Roman" w:hAnsi="Times New Roman" w:cs="Times New Roman"/>
            <w:sz w:val="26"/>
            <w:szCs w:val="26"/>
          </w:rPr>
          <w:delText>Г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>лаве администрации</w:delText>
        </w:r>
        <w:r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с информацией о размере премиального коэффициента и о размере премий 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>муниципальным служащим и работникам администрации</w:delText>
        </w:r>
      </w:del>
      <w:del w:id="143" w:author="овраменко_ид" w:date="2025-08-27T13:51:00Z">
        <w:r w:rsidR="005521E0" w:rsidRPr="00561E29" w:rsidDel="00AD6998">
          <w:rPr>
            <w:rFonts w:ascii="Times New Roman" w:hAnsi="Times New Roman" w:cs="Times New Roman"/>
            <w:sz w:val="26"/>
            <w:szCs w:val="26"/>
          </w:rPr>
          <w:delText>.</w:delText>
        </w:r>
      </w:del>
    </w:p>
    <w:p w14:paraId="42CB8812" w14:textId="77777777" w:rsidR="00A230A3" w:rsidRPr="00561E29" w:rsidRDefault="005521E0">
      <w:pPr>
        <w:pStyle w:val="ConsPlusNormal"/>
        <w:tabs>
          <w:tab w:val="left" w:pos="993"/>
        </w:tabs>
        <w:ind w:firstLine="567"/>
        <w:jc w:val="both"/>
        <w:rPr>
          <w:del w:id="144" w:author="овраменко_ид" w:date="2025-08-27T14:26:00Z"/>
          <w:rFonts w:ascii="Times New Roman" w:hAnsi="Times New Roman" w:cs="Times New Roman"/>
          <w:sz w:val="26"/>
          <w:szCs w:val="26"/>
        </w:rPr>
        <w:pPrChange w:id="145" w:author="овраменко_ид" w:date="2025-08-27T14:27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del w:id="146" w:author="овраменко_ид" w:date="2025-08-18T15:48:00Z">
        <w:r w:rsidRPr="00561E29" w:rsidDel="001F744D">
          <w:rPr>
            <w:rFonts w:ascii="Times New Roman" w:hAnsi="Times New Roman" w:cs="Times New Roman"/>
            <w:sz w:val="26"/>
            <w:szCs w:val="26"/>
          </w:rPr>
          <w:delText>О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тдел по учету и отчетности </w:delText>
        </w:r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в срок </w:delText>
        </w:r>
        <w:r w:rsidR="00A230A3" w:rsidRPr="00561E29">
          <w:rPr>
            <w:rFonts w:ascii="Times New Roman" w:hAnsi="Times New Roman" w:cs="Times New Roman"/>
            <w:sz w:val="26"/>
            <w:szCs w:val="26"/>
            <w:rPrChange w:id="147" w:author="овраменко_ид" w:date="2025-08-27T14:30:00Z">
              <w:rPr>
                <w:highlight w:val="yellow"/>
              </w:rPr>
            </w:rPrChange>
          </w:rPr>
          <w:delText>до 15 декабря</w:delText>
        </w:r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отчетного года направляет</w:delText>
        </w:r>
        <w:r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в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отдел кадров </w:delText>
        </w:r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докладную записку, согласованную </w:delText>
        </w:r>
        <w:r w:rsidR="005A7E7C" w:rsidRPr="00561E29" w:rsidDel="001F744D">
          <w:rPr>
            <w:rFonts w:ascii="Times New Roman" w:hAnsi="Times New Roman" w:cs="Times New Roman"/>
            <w:sz w:val="26"/>
            <w:szCs w:val="26"/>
          </w:rPr>
          <w:delText>Г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>лавой администрации</w:delText>
        </w:r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, с размерами премий (в рублях) 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>муниципальным служащим и работникам администрации</w:delText>
        </w:r>
        <w:r w:rsidR="007829BF" w:rsidRPr="00561E29" w:rsidDel="001F744D">
          <w:rPr>
            <w:rFonts w:ascii="Times New Roman" w:hAnsi="Times New Roman" w:cs="Times New Roman"/>
            <w:sz w:val="26"/>
            <w:szCs w:val="26"/>
          </w:rPr>
          <w:delText>.</w:delText>
        </w:r>
      </w:del>
    </w:p>
    <w:p w14:paraId="15300518" w14:textId="4F42585E" w:rsidR="00A230A3" w:rsidRPr="00561E29" w:rsidRDefault="005521E0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48" w:author="овраменко_ид" w:date="2025-08-27T14:27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>О</w:t>
      </w:r>
      <w:r w:rsidR="009C6CAF" w:rsidRPr="00561E29">
        <w:rPr>
          <w:rFonts w:ascii="Times New Roman" w:hAnsi="Times New Roman" w:cs="Times New Roman"/>
          <w:sz w:val="26"/>
          <w:szCs w:val="26"/>
        </w:rPr>
        <w:t>тдел кадров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790C5C" w:rsidRPr="00561E2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del w:id="149" w:author="овраменко_ид" w:date="2025-08-18T15:49:00Z"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по согласованию с </w:delText>
        </w:r>
        <w:r w:rsidR="009C6CAF" w:rsidRPr="00561E29" w:rsidDel="001F744D">
          <w:rPr>
            <w:rFonts w:ascii="Times New Roman" w:hAnsi="Times New Roman" w:cs="Times New Roman"/>
            <w:sz w:val="26"/>
            <w:szCs w:val="26"/>
          </w:rPr>
          <w:delText>отделом по учету и отчетности</w:delText>
        </w:r>
        <w:r w:rsidR="000F3DA7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 </w:delText>
        </w:r>
        <w:r w:rsidR="00790C5C" w:rsidRPr="00561E29" w:rsidDel="001F744D">
          <w:rPr>
            <w:rFonts w:ascii="Times New Roman" w:hAnsi="Times New Roman" w:cs="Times New Roman"/>
            <w:sz w:val="26"/>
            <w:szCs w:val="26"/>
          </w:rPr>
          <w:delText xml:space="preserve">администрации </w:delText>
        </w:r>
      </w:del>
      <w:r w:rsidR="000F3DA7" w:rsidRPr="00561E29">
        <w:rPr>
          <w:rFonts w:ascii="Times New Roman" w:hAnsi="Times New Roman" w:cs="Times New Roman"/>
          <w:sz w:val="26"/>
          <w:szCs w:val="26"/>
        </w:rPr>
        <w:t xml:space="preserve">в срок до </w:t>
      </w:r>
      <w:del w:id="150" w:author="овраменко_ид" w:date="2025-08-19T18:07:00Z">
        <w:r w:rsidR="000F3DA7" w:rsidRPr="00561E29" w:rsidDel="009C0A43">
          <w:rPr>
            <w:rFonts w:ascii="Times New Roman" w:hAnsi="Times New Roman" w:cs="Times New Roman"/>
            <w:sz w:val="26"/>
            <w:szCs w:val="26"/>
          </w:rPr>
          <w:delText>2</w:delText>
        </w:r>
        <w:r w:rsidR="00403AF9" w:rsidRPr="00561E29" w:rsidDel="009C0A43">
          <w:rPr>
            <w:rFonts w:ascii="Times New Roman" w:hAnsi="Times New Roman" w:cs="Times New Roman"/>
            <w:sz w:val="26"/>
            <w:szCs w:val="26"/>
          </w:rPr>
          <w:delText>0</w:delText>
        </w:r>
      </w:del>
      <w:ins w:id="151" w:author="овраменко_ид" w:date="2025-08-19T18:07:00Z">
        <w:r w:rsidR="009C0A43" w:rsidRPr="00561E29">
          <w:rPr>
            <w:rFonts w:ascii="Times New Roman" w:hAnsi="Times New Roman" w:cs="Times New Roman"/>
            <w:sz w:val="26"/>
            <w:szCs w:val="26"/>
          </w:rPr>
          <w:t>15</w:t>
        </w:r>
      </w:ins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декабря отчетного года осуществляет подготовку проекта </w:t>
      </w:r>
      <w:r w:rsidR="005A7E7C" w:rsidRPr="00561E29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r w:rsidR="009C6CAF" w:rsidRPr="00561E29">
        <w:rPr>
          <w:rFonts w:ascii="Times New Roman" w:hAnsi="Times New Roman" w:cs="Times New Roman"/>
          <w:sz w:val="26"/>
          <w:szCs w:val="26"/>
        </w:rPr>
        <w:t>администрации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о премировании за </w:t>
      </w:r>
      <w:r w:rsidR="00403AF9" w:rsidRPr="00561E29">
        <w:rPr>
          <w:rFonts w:ascii="Times New Roman" w:hAnsi="Times New Roman" w:cs="Times New Roman"/>
          <w:sz w:val="26"/>
          <w:szCs w:val="26"/>
        </w:rPr>
        <w:t>год</w:t>
      </w:r>
      <w:r w:rsidR="000F3DA7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9C6CAF" w:rsidRPr="00561E29">
        <w:rPr>
          <w:rFonts w:ascii="Times New Roman" w:hAnsi="Times New Roman" w:cs="Times New Roman"/>
          <w:sz w:val="26"/>
          <w:szCs w:val="26"/>
        </w:rPr>
        <w:t>муниципальных служащих и работников администрации.</w:t>
      </w:r>
    </w:p>
    <w:p w14:paraId="256AEDFF" w14:textId="77777777" w:rsidR="00830522" w:rsidRPr="00561E29" w:rsidRDefault="00830522" w:rsidP="007829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C0EBFF3" w14:textId="77777777" w:rsidR="00A230A3" w:rsidRPr="00561E29" w:rsidRDefault="006E275B">
      <w:pPr>
        <w:pStyle w:val="ConsPlusNormal"/>
        <w:numPr>
          <w:ilvl w:val="0"/>
          <w:numId w:val="2"/>
        </w:numPr>
        <w:tabs>
          <w:tab w:val="left" w:pos="993"/>
        </w:tabs>
        <w:ind w:left="567"/>
        <w:jc w:val="center"/>
        <w:rPr>
          <w:rFonts w:ascii="Times New Roman" w:hAnsi="Times New Roman" w:cs="Times New Roman"/>
          <w:b/>
          <w:bCs/>
          <w:sz w:val="26"/>
          <w:szCs w:val="26"/>
        </w:rPr>
        <w:pPrChange w:id="152" w:author="овраменко_ид" w:date="2025-08-27T13:52:00Z">
          <w:pPr>
            <w:pStyle w:val="ConsPlusNormal"/>
            <w:numPr>
              <w:numId w:val="2"/>
            </w:numPr>
            <w:tabs>
              <w:tab w:val="left" w:pos="993"/>
            </w:tabs>
            <w:ind w:left="360" w:hanging="360"/>
            <w:jc w:val="center"/>
          </w:pPr>
        </w:pPrChange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Порядок выплаты премий </w:t>
      </w:r>
      <w:r w:rsidR="00897184"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по итогам работы за квартал, год </w:t>
      </w:r>
    </w:p>
    <w:p w14:paraId="4CE6A338" w14:textId="77777777" w:rsidR="006E275B" w:rsidRPr="00561E29" w:rsidRDefault="005A7E7C" w:rsidP="00561E29">
      <w:pPr>
        <w:pStyle w:val="ConsPlusNormal"/>
        <w:tabs>
          <w:tab w:val="left" w:pos="993"/>
        </w:tabs>
        <w:ind w:left="20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6E275B"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лаве администрации </w:t>
      </w:r>
    </w:p>
    <w:p w14:paraId="4710824C" w14:textId="77777777" w:rsidR="006E275B" w:rsidRPr="00561E29" w:rsidRDefault="006E275B" w:rsidP="00561E29">
      <w:pPr>
        <w:pStyle w:val="ConsPlusNormal"/>
        <w:tabs>
          <w:tab w:val="left" w:pos="993"/>
        </w:tabs>
        <w:ind w:left="20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F63671D" w14:textId="77777777" w:rsidR="00A230A3" w:rsidRPr="00561E29" w:rsidRDefault="00457746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53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Основанием для начислений премий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Pr="00561E29">
        <w:rPr>
          <w:rFonts w:ascii="Times New Roman" w:hAnsi="Times New Roman" w:cs="Times New Roman"/>
          <w:sz w:val="26"/>
          <w:szCs w:val="26"/>
        </w:rPr>
        <w:t xml:space="preserve">лаве администрации по итогам работы за квартал, год является распоряжение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Pr="00561E29">
        <w:rPr>
          <w:rFonts w:ascii="Times New Roman" w:hAnsi="Times New Roman" w:cs="Times New Roman"/>
          <w:sz w:val="26"/>
          <w:szCs w:val="26"/>
        </w:rPr>
        <w:t>лавы Ломоносовского муниципального района Ленинградской области Ленинградской области</w:t>
      </w:r>
      <w:r w:rsidR="00586954" w:rsidRPr="00561E29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="00586954" w:rsidRPr="00561E29">
        <w:rPr>
          <w:rFonts w:ascii="Times New Roman" w:hAnsi="Times New Roman" w:cs="Times New Roman"/>
          <w:sz w:val="26"/>
          <w:szCs w:val="26"/>
        </w:rPr>
        <w:t>лава района)</w:t>
      </w:r>
      <w:r w:rsidRPr="00561E29">
        <w:rPr>
          <w:rFonts w:ascii="Times New Roman" w:hAnsi="Times New Roman" w:cs="Times New Roman"/>
          <w:sz w:val="26"/>
          <w:szCs w:val="26"/>
        </w:rPr>
        <w:t>.</w:t>
      </w:r>
    </w:p>
    <w:p w14:paraId="0377A4A5" w14:textId="77777777" w:rsidR="00A230A3" w:rsidRPr="00561E29" w:rsidRDefault="00457746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54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>Отдел по учету и отчетности администрации</w:t>
      </w:r>
      <w:r w:rsidR="00865300" w:rsidRPr="00561E29">
        <w:rPr>
          <w:rFonts w:ascii="Times New Roman" w:hAnsi="Times New Roman" w:cs="Times New Roman"/>
          <w:sz w:val="26"/>
          <w:szCs w:val="26"/>
        </w:rPr>
        <w:t xml:space="preserve"> осуществляет подготовку и направление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="00865300" w:rsidRPr="00561E29">
        <w:rPr>
          <w:rFonts w:ascii="Times New Roman" w:hAnsi="Times New Roman" w:cs="Times New Roman"/>
          <w:sz w:val="26"/>
          <w:szCs w:val="26"/>
        </w:rPr>
        <w:t xml:space="preserve">лаве района расчетной информации </w:t>
      </w:r>
      <w:r w:rsidR="00B56562" w:rsidRPr="00561E29">
        <w:rPr>
          <w:rFonts w:ascii="Times New Roman" w:hAnsi="Times New Roman" w:cs="Times New Roman"/>
          <w:sz w:val="26"/>
          <w:szCs w:val="26"/>
        </w:rPr>
        <w:t xml:space="preserve">об экономии </w:t>
      </w:r>
      <w:r w:rsidR="00A230A3" w:rsidRPr="00561E29">
        <w:rPr>
          <w:rFonts w:ascii="Times New Roman" w:hAnsi="Times New Roman" w:cs="Times New Roman"/>
          <w:sz w:val="26"/>
          <w:szCs w:val="26"/>
          <w:rPrChange w:id="155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(премиальном фонде)</w:t>
      </w:r>
      <w:r w:rsidR="00B56562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865300" w:rsidRPr="00561E29">
        <w:rPr>
          <w:rFonts w:ascii="Times New Roman" w:hAnsi="Times New Roman" w:cs="Times New Roman"/>
          <w:sz w:val="26"/>
          <w:szCs w:val="26"/>
        </w:rPr>
        <w:t xml:space="preserve">по фонду оплаты труда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="00865300" w:rsidRPr="00561E29">
        <w:rPr>
          <w:rFonts w:ascii="Times New Roman" w:hAnsi="Times New Roman" w:cs="Times New Roman"/>
          <w:sz w:val="26"/>
          <w:szCs w:val="26"/>
        </w:rPr>
        <w:t>лавы администрации:</w:t>
      </w:r>
    </w:p>
    <w:p w14:paraId="1FF41101" w14:textId="77777777" w:rsidR="00A230A3" w:rsidRPr="00561E29" w:rsidRDefault="00865300">
      <w:pPr>
        <w:pStyle w:val="ConsPlusNormal"/>
        <w:numPr>
          <w:ilvl w:val="2"/>
          <w:numId w:val="2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56" w:author="овраменко_ид" w:date="2025-08-27T13:52:00Z">
          <w:pPr>
            <w:pStyle w:val="ConsPlusNormal"/>
            <w:numPr>
              <w:ilvl w:val="2"/>
              <w:numId w:val="2"/>
            </w:numPr>
            <w:tabs>
              <w:tab w:val="left" w:pos="1276"/>
            </w:tabs>
            <w:ind w:left="1224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lastRenderedPageBreak/>
        <w:t xml:space="preserve">сложившейся на последний календарный день отчетного квартала для премии по итогам работы за первый-третий кварталы – </w:t>
      </w:r>
      <w:r w:rsidR="00457746" w:rsidRPr="00561E29">
        <w:rPr>
          <w:rFonts w:ascii="Times New Roman" w:hAnsi="Times New Roman" w:cs="Times New Roman"/>
          <w:sz w:val="26"/>
          <w:szCs w:val="26"/>
        </w:rPr>
        <w:t xml:space="preserve">в срок до наступления </w:t>
      </w:r>
      <w:del w:id="157" w:author="бересток_юю" w:date="2025-08-21T09:57:00Z">
        <w:r w:rsidR="00A230A3" w:rsidRPr="00561E29">
          <w:rPr>
            <w:rFonts w:ascii="Times New Roman" w:hAnsi="Times New Roman" w:cs="Times New Roman"/>
            <w:sz w:val="26"/>
            <w:szCs w:val="26"/>
            <w:rPrChange w:id="158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>20</w:delText>
        </w:r>
      </w:del>
      <w:ins w:id="159" w:author="бересток_юю" w:date="2025-08-21T09:57:00Z">
        <w:r w:rsidR="00CD3DC1" w:rsidRPr="00561E29">
          <w:rPr>
            <w:rFonts w:ascii="Times New Roman" w:hAnsi="Times New Roman" w:cs="Times New Roman"/>
            <w:sz w:val="26"/>
            <w:szCs w:val="26"/>
          </w:rPr>
          <w:t>15</w:t>
        </w:r>
        <w:r w:rsidR="00A230A3" w:rsidRPr="00561E29">
          <w:rPr>
            <w:rFonts w:ascii="Times New Roman" w:hAnsi="Times New Roman" w:cs="Times New Roman"/>
            <w:sz w:val="26"/>
            <w:szCs w:val="26"/>
            <w:rPrChange w:id="160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t>-</w:t>
        </w:r>
      </w:ins>
      <w:del w:id="161" w:author="овраменко_ид" w:date="2025-08-27T14:29:00Z">
        <w:r w:rsidR="00A230A3" w:rsidRPr="00561E29">
          <w:rPr>
            <w:rFonts w:ascii="Times New Roman" w:hAnsi="Times New Roman" w:cs="Times New Roman"/>
            <w:sz w:val="26"/>
            <w:szCs w:val="26"/>
            <w:rPrChange w:id="162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>-</w:delText>
        </w:r>
      </w:del>
      <w:r w:rsidR="00A230A3" w:rsidRPr="00561E29">
        <w:rPr>
          <w:rFonts w:ascii="Times New Roman" w:hAnsi="Times New Roman" w:cs="Times New Roman"/>
          <w:sz w:val="26"/>
          <w:szCs w:val="26"/>
          <w:rPrChange w:id="163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го числа</w:t>
      </w:r>
      <w:r w:rsidR="00457746" w:rsidRPr="00561E29">
        <w:rPr>
          <w:rFonts w:ascii="Times New Roman" w:hAnsi="Times New Roman" w:cs="Times New Roman"/>
          <w:sz w:val="26"/>
          <w:szCs w:val="26"/>
        </w:rPr>
        <w:t xml:space="preserve"> месяца, следующего за месяцем окончания квартала</w:t>
      </w:r>
      <w:r w:rsidRPr="00561E29">
        <w:rPr>
          <w:rFonts w:ascii="Times New Roman" w:hAnsi="Times New Roman" w:cs="Times New Roman"/>
          <w:sz w:val="26"/>
          <w:szCs w:val="26"/>
        </w:rPr>
        <w:t>;</w:t>
      </w:r>
    </w:p>
    <w:p w14:paraId="713D1CA4" w14:textId="61F4C880" w:rsidR="00A230A3" w:rsidRPr="00561E29" w:rsidRDefault="00865300">
      <w:pPr>
        <w:pStyle w:val="ConsPlusNormal"/>
        <w:numPr>
          <w:ilvl w:val="2"/>
          <w:numId w:val="2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64" w:author="овраменко_ид" w:date="2025-08-27T13:52:00Z">
          <w:pPr>
            <w:pStyle w:val="ConsPlusNormal"/>
            <w:numPr>
              <w:ilvl w:val="2"/>
              <w:numId w:val="2"/>
            </w:numPr>
            <w:tabs>
              <w:tab w:val="left" w:pos="1276"/>
            </w:tabs>
            <w:ind w:left="1224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сложившейся на последний день ноября </w:t>
      </w:r>
      <w:r w:rsidR="00B56562" w:rsidRPr="00561E29">
        <w:rPr>
          <w:rFonts w:ascii="Times New Roman" w:hAnsi="Times New Roman" w:cs="Times New Roman"/>
          <w:sz w:val="26"/>
          <w:szCs w:val="26"/>
        </w:rPr>
        <w:t xml:space="preserve">и ожидаемой экономии </w:t>
      </w:r>
      <w:r w:rsidR="00A230A3" w:rsidRPr="00561E29">
        <w:rPr>
          <w:rFonts w:ascii="Times New Roman" w:hAnsi="Times New Roman" w:cs="Times New Roman"/>
          <w:sz w:val="26"/>
          <w:szCs w:val="26"/>
          <w:rPrChange w:id="165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по общему</w:t>
      </w:r>
      <w:r w:rsidR="00B56562" w:rsidRPr="00561E29">
        <w:rPr>
          <w:rFonts w:ascii="Times New Roman" w:hAnsi="Times New Roman" w:cs="Times New Roman"/>
          <w:sz w:val="26"/>
          <w:szCs w:val="26"/>
        </w:rPr>
        <w:t xml:space="preserve"> премиальному фонду </w:t>
      </w:r>
      <w:r w:rsidR="00A230A3" w:rsidRPr="00561E29">
        <w:rPr>
          <w:rFonts w:ascii="Times New Roman" w:hAnsi="Times New Roman" w:cs="Times New Roman"/>
          <w:sz w:val="26"/>
          <w:szCs w:val="26"/>
          <w:rPrChange w:id="166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на 31 декабря</w:t>
      </w:r>
      <w:r w:rsidR="00B56562" w:rsidRPr="00561E29">
        <w:rPr>
          <w:rFonts w:ascii="Times New Roman" w:hAnsi="Times New Roman" w:cs="Times New Roman"/>
          <w:sz w:val="26"/>
          <w:szCs w:val="26"/>
        </w:rPr>
        <w:t xml:space="preserve"> текущего года </w:t>
      </w:r>
      <w:r w:rsidRPr="00561E29">
        <w:rPr>
          <w:rFonts w:ascii="Times New Roman" w:hAnsi="Times New Roman" w:cs="Times New Roman"/>
          <w:sz w:val="26"/>
          <w:szCs w:val="26"/>
        </w:rPr>
        <w:t>для премии по итогам работы за год – в</w:t>
      </w:r>
      <w:r w:rsidR="003F5400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Pr="00561E29">
        <w:rPr>
          <w:rFonts w:ascii="Times New Roman" w:hAnsi="Times New Roman" w:cs="Times New Roman"/>
          <w:sz w:val="26"/>
          <w:szCs w:val="26"/>
        </w:rPr>
        <w:t xml:space="preserve">срок до наступления </w:t>
      </w:r>
      <w:r w:rsidR="00A230A3" w:rsidRPr="00561E29">
        <w:rPr>
          <w:rFonts w:ascii="Times New Roman" w:hAnsi="Times New Roman" w:cs="Times New Roman"/>
          <w:sz w:val="26"/>
          <w:szCs w:val="26"/>
          <w:rPrChange w:id="167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10 декабря</w:t>
      </w:r>
      <w:r w:rsidR="00457746" w:rsidRPr="00561E29">
        <w:rPr>
          <w:rFonts w:ascii="Times New Roman" w:hAnsi="Times New Roman" w:cs="Times New Roman"/>
          <w:sz w:val="26"/>
          <w:szCs w:val="26"/>
        </w:rPr>
        <w:t xml:space="preserve"> отчетного года.</w:t>
      </w:r>
    </w:p>
    <w:p w14:paraId="5080B225" w14:textId="77777777" w:rsidR="00A230A3" w:rsidRPr="00561E29" w:rsidRDefault="006E275B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68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E1C69" w:rsidRPr="00561E29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561E29">
        <w:rPr>
          <w:rFonts w:ascii="Times New Roman" w:hAnsi="Times New Roman" w:cs="Times New Roman"/>
          <w:sz w:val="26"/>
          <w:szCs w:val="26"/>
        </w:rPr>
        <w:t xml:space="preserve">принимает решение о размерах премии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="007E1C69" w:rsidRPr="00561E29">
        <w:rPr>
          <w:rFonts w:ascii="Times New Roman" w:hAnsi="Times New Roman" w:cs="Times New Roman"/>
          <w:sz w:val="26"/>
          <w:szCs w:val="26"/>
        </w:rPr>
        <w:t xml:space="preserve">лаве 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647D2B" w:rsidRPr="00561E29">
        <w:rPr>
          <w:rFonts w:ascii="Times New Roman" w:hAnsi="Times New Roman" w:cs="Times New Roman"/>
          <w:sz w:val="26"/>
          <w:szCs w:val="26"/>
        </w:rPr>
        <w:t xml:space="preserve">работы </w:t>
      </w:r>
      <w:r w:rsidRPr="00561E29">
        <w:rPr>
          <w:rFonts w:ascii="Times New Roman" w:hAnsi="Times New Roman" w:cs="Times New Roman"/>
          <w:sz w:val="26"/>
          <w:szCs w:val="26"/>
        </w:rPr>
        <w:t>за квартал, год (в процентах</w:t>
      </w:r>
      <w:r w:rsidR="007E1C69" w:rsidRPr="00561E29">
        <w:rPr>
          <w:rFonts w:ascii="Times New Roman" w:hAnsi="Times New Roman" w:cs="Times New Roman"/>
          <w:sz w:val="26"/>
          <w:szCs w:val="26"/>
        </w:rPr>
        <w:t xml:space="preserve"> или рублях</w:t>
      </w:r>
      <w:r w:rsidRPr="00561E29">
        <w:rPr>
          <w:rFonts w:ascii="Times New Roman" w:hAnsi="Times New Roman" w:cs="Times New Roman"/>
          <w:sz w:val="26"/>
          <w:szCs w:val="26"/>
        </w:rPr>
        <w:t xml:space="preserve">) с учетом показателей, определенных 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begin"/>
      </w:r>
      <w:r w:rsidR="00ED2760" w:rsidRPr="00561E29">
        <w:rPr>
          <w:rFonts w:ascii="Times New Roman" w:hAnsi="Times New Roman" w:cs="Times New Roman"/>
          <w:sz w:val="26"/>
          <w:szCs w:val="26"/>
        </w:rPr>
        <w:instrText>HYPERLINK \l "P66" \h</w:instrText>
      </w:r>
      <w:r w:rsidR="00A230A3" w:rsidRPr="00561E29">
        <w:rPr>
          <w:rFonts w:ascii="Times New Roman" w:hAnsi="Times New Roman" w:cs="Times New Roman"/>
          <w:sz w:val="26"/>
          <w:szCs w:val="26"/>
        </w:rPr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separate"/>
      </w:r>
      <w:r w:rsidRPr="00561E29">
        <w:rPr>
          <w:rFonts w:ascii="Times New Roman" w:hAnsi="Times New Roman" w:cs="Times New Roman"/>
          <w:sz w:val="26"/>
          <w:szCs w:val="26"/>
        </w:rPr>
        <w:t>пунктом 1.</w:t>
      </w:r>
      <w:r w:rsidR="0090292E" w:rsidRPr="00561E29">
        <w:rPr>
          <w:rFonts w:ascii="Times New Roman" w:hAnsi="Times New Roman" w:cs="Times New Roman"/>
          <w:sz w:val="26"/>
          <w:szCs w:val="26"/>
        </w:rPr>
        <w:t>3.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end"/>
      </w:r>
      <w:r w:rsidRPr="00561E29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743F04F0" w14:textId="77777777" w:rsidR="00A230A3" w:rsidRPr="00561E29" w:rsidRDefault="00457746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69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40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Pr="00561E29">
        <w:rPr>
          <w:rFonts w:ascii="Times New Roman" w:hAnsi="Times New Roman" w:cs="Times New Roman"/>
          <w:sz w:val="26"/>
          <w:szCs w:val="26"/>
        </w:rPr>
        <w:t xml:space="preserve">лавы района </w:t>
      </w:r>
      <w:r w:rsidR="00647D2B" w:rsidRPr="00561E29">
        <w:rPr>
          <w:rFonts w:ascii="Times New Roman" w:hAnsi="Times New Roman" w:cs="Times New Roman"/>
          <w:sz w:val="26"/>
          <w:szCs w:val="26"/>
        </w:rPr>
        <w:t xml:space="preserve">в виде распоряжения </w:t>
      </w:r>
      <w:r w:rsidRPr="00561E29">
        <w:rPr>
          <w:rFonts w:ascii="Times New Roman" w:hAnsi="Times New Roman" w:cs="Times New Roman"/>
          <w:sz w:val="26"/>
          <w:szCs w:val="26"/>
        </w:rPr>
        <w:t xml:space="preserve">о премировании </w:t>
      </w:r>
      <w:r w:rsidR="005A7E7C" w:rsidRPr="00561E29">
        <w:rPr>
          <w:rFonts w:ascii="Times New Roman" w:hAnsi="Times New Roman" w:cs="Times New Roman"/>
          <w:sz w:val="26"/>
          <w:szCs w:val="26"/>
        </w:rPr>
        <w:t>Г</w:t>
      </w:r>
      <w:r w:rsidRPr="00561E29">
        <w:rPr>
          <w:rFonts w:ascii="Times New Roman" w:hAnsi="Times New Roman" w:cs="Times New Roman"/>
          <w:sz w:val="26"/>
          <w:szCs w:val="26"/>
        </w:rPr>
        <w:t xml:space="preserve">лавы администрации </w:t>
      </w:r>
      <w:r w:rsidR="00647D2B" w:rsidRPr="00561E29">
        <w:rPr>
          <w:rFonts w:ascii="Times New Roman" w:hAnsi="Times New Roman" w:cs="Times New Roman"/>
          <w:sz w:val="26"/>
          <w:szCs w:val="26"/>
        </w:rPr>
        <w:t xml:space="preserve">по итогам работы за квартал, год соответственно </w:t>
      </w:r>
      <w:r w:rsidRPr="00561E29">
        <w:rPr>
          <w:rFonts w:ascii="Times New Roman" w:hAnsi="Times New Roman" w:cs="Times New Roman"/>
          <w:sz w:val="26"/>
          <w:szCs w:val="26"/>
        </w:rPr>
        <w:t>направляется в администрацию в течение 5 рабочих дней после получения расчетной информации.</w:t>
      </w:r>
    </w:p>
    <w:p w14:paraId="30AD60AD" w14:textId="77777777" w:rsidR="00A230A3" w:rsidRPr="00561E29" w:rsidRDefault="00A230A3">
      <w:pPr>
        <w:pStyle w:val="ConsPlusNormal"/>
        <w:numPr>
          <w:ilvl w:val="1"/>
          <w:numId w:val="5"/>
        </w:numPr>
        <w:tabs>
          <w:tab w:val="left" w:pos="993"/>
        </w:tabs>
        <w:ind w:left="0" w:firstLine="540"/>
        <w:jc w:val="both"/>
        <w:rPr>
          <w:del w:id="170" w:author="овраменко_ид" w:date="2025-08-27T13:55:00Z"/>
          <w:rFonts w:ascii="Times New Roman" w:hAnsi="Times New Roman" w:cs="Times New Roman"/>
          <w:sz w:val="26"/>
          <w:szCs w:val="26"/>
          <w:rPrChange w:id="171" w:author="овраменко_ид" w:date="2025-08-27T14:30:00Z">
            <w:rPr>
              <w:del w:id="172" w:author="овраменко_ид" w:date="2025-08-27T13:55:00Z"/>
              <w:rFonts w:ascii="Times New Roman" w:hAnsi="Times New Roman" w:cs="Times New Roman"/>
              <w:sz w:val="24"/>
              <w:highlight w:val="yellow"/>
            </w:rPr>
          </w:rPrChange>
        </w:rPr>
        <w:pPrChange w:id="173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40"/>
            <w:jc w:val="both"/>
          </w:pPr>
        </w:pPrChange>
      </w:pPr>
      <w:del w:id="174" w:author="овраменко_ид" w:date="2025-08-27T13:55:00Z">
        <w:r w:rsidRPr="00561E29">
          <w:rPr>
            <w:rFonts w:ascii="Times New Roman" w:hAnsi="Times New Roman" w:cs="Times New Roman"/>
            <w:sz w:val="26"/>
            <w:szCs w:val="26"/>
            <w:rPrChange w:id="175" w:author="овраменко_ид" w:date="2025-08-27T14:30:00Z">
              <w:rPr>
                <w:highlight w:val="yellow"/>
              </w:rPr>
            </w:rPrChange>
          </w:rPr>
          <w:delText>В случае принятия Главой района решения о неначислении премии Главе администрации, соответствующее уведомление направляется в администрацию в течение 5 рабочих дней после получения расчетной информации с обоснованием указанием причин.</w:delText>
        </w:r>
      </w:del>
    </w:p>
    <w:p w14:paraId="06629F7F" w14:textId="77777777" w:rsidR="00B56562" w:rsidRPr="00561E29" w:rsidRDefault="00B56562" w:rsidP="00B56562">
      <w:pPr>
        <w:pStyle w:val="ConsPlusNormal"/>
        <w:tabs>
          <w:tab w:val="left" w:pos="993"/>
        </w:tabs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14:paraId="108D8C07" w14:textId="77777777" w:rsidR="00A230A3" w:rsidRPr="00561E29" w:rsidRDefault="00B56562">
      <w:pPr>
        <w:pStyle w:val="ConsPlusNormal"/>
        <w:numPr>
          <w:ilvl w:val="0"/>
          <w:numId w:val="5"/>
        </w:numPr>
        <w:tabs>
          <w:tab w:val="left" w:pos="993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  <w:pPrChange w:id="176" w:author="овраменко_ид" w:date="2025-08-27T13:52:00Z">
          <w:pPr>
            <w:pStyle w:val="ConsPlusNormal"/>
            <w:numPr>
              <w:numId w:val="2"/>
            </w:numPr>
            <w:tabs>
              <w:tab w:val="left" w:pos="993"/>
            </w:tabs>
            <w:ind w:left="567" w:hanging="360"/>
            <w:jc w:val="center"/>
          </w:pPr>
        </w:pPrChange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>Порядок выплаты премий по итогам работы за квартал, год</w:t>
      </w:r>
    </w:p>
    <w:p w14:paraId="2141A78F" w14:textId="77777777" w:rsidR="0024498C" w:rsidRPr="00561E29" w:rsidRDefault="00B56562" w:rsidP="00B56562">
      <w:pPr>
        <w:pStyle w:val="ConsPlusNormal"/>
        <w:tabs>
          <w:tab w:val="left" w:pos="993"/>
        </w:tabs>
        <w:ind w:left="20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муниципальным служащим и работникам </w:t>
      </w:r>
    </w:p>
    <w:p w14:paraId="6EC5E992" w14:textId="77777777" w:rsidR="00B56562" w:rsidRPr="00561E29" w:rsidRDefault="00AC544F" w:rsidP="00B56562">
      <w:pPr>
        <w:pStyle w:val="ConsPlusNormal"/>
        <w:tabs>
          <w:tab w:val="left" w:pos="993"/>
        </w:tabs>
        <w:ind w:left="20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61E29">
        <w:rPr>
          <w:rFonts w:ascii="Times New Roman" w:hAnsi="Times New Roman" w:cs="Times New Roman"/>
          <w:b/>
          <w:bCs/>
          <w:sz w:val="26"/>
          <w:szCs w:val="26"/>
        </w:rPr>
        <w:t>функционального органа</w:t>
      </w:r>
      <w:r w:rsidR="0024498C"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</w:t>
      </w:r>
      <w:r w:rsidR="00B56562" w:rsidRPr="00561E2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99E70F6" w14:textId="77777777" w:rsidR="00B56562" w:rsidRPr="00561E29" w:rsidRDefault="00B56562" w:rsidP="00B565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E606F01" w14:textId="77777777" w:rsidR="00A230A3" w:rsidRPr="00561E29" w:rsidRDefault="00A67B75">
      <w:pPr>
        <w:pStyle w:val="ConsPlusNormal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77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>Глава администрации принимает решение о премировании руководител</w:t>
      </w:r>
      <w:r w:rsidR="0024498C" w:rsidRPr="00561E29">
        <w:rPr>
          <w:rFonts w:ascii="Times New Roman" w:hAnsi="Times New Roman" w:cs="Times New Roman"/>
          <w:sz w:val="26"/>
          <w:szCs w:val="26"/>
        </w:rPr>
        <w:t>я</w:t>
      </w:r>
      <w:r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AC544F" w:rsidRPr="00561E29">
        <w:rPr>
          <w:rFonts w:ascii="Times New Roman" w:hAnsi="Times New Roman" w:cs="Times New Roman"/>
          <w:sz w:val="26"/>
          <w:szCs w:val="26"/>
        </w:rPr>
        <w:t>функционального органа администрации</w:t>
      </w:r>
      <w:r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551497" w:rsidRPr="00561E29">
        <w:rPr>
          <w:rFonts w:ascii="Times New Roman" w:hAnsi="Times New Roman" w:cs="Times New Roman"/>
          <w:sz w:val="26"/>
          <w:szCs w:val="26"/>
        </w:rPr>
        <w:t xml:space="preserve">по итогам работы за квартал, год </w:t>
      </w:r>
      <w:r w:rsidRPr="00561E29">
        <w:rPr>
          <w:rFonts w:ascii="Times New Roman" w:hAnsi="Times New Roman" w:cs="Times New Roman"/>
          <w:sz w:val="26"/>
          <w:szCs w:val="26"/>
        </w:rPr>
        <w:t xml:space="preserve">с учетом показателей, определенных 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begin"/>
      </w:r>
      <w:r w:rsidR="00ED2760" w:rsidRPr="00561E29">
        <w:rPr>
          <w:rFonts w:ascii="Times New Roman" w:hAnsi="Times New Roman" w:cs="Times New Roman"/>
          <w:sz w:val="26"/>
          <w:szCs w:val="26"/>
        </w:rPr>
        <w:instrText>HYPERLINK \l "P66" \h</w:instrText>
      </w:r>
      <w:r w:rsidR="00A230A3" w:rsidRPr="00561E29">
        <w:rPr>
          <w:rFonts w:ascii="Times New Roman" w:hAnsi="Times New Roman" w:cs="Times New Roman"/>
          <w:sz w:val="26"/>
          <w:szCs w:val="26"/>
        </w:rPr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separate"/>
      </w:r>
      <w:r w:rsidRPr="00561E29">
        <w:rPr>
          <w:rFonts w:ascii="Times New Roman" w:hAnsi="Times New Roman" w:cs="Times New Roman"/>
          <w:sz w:val="26"/>
          <w:szCs w:val="26"/>
        </w:rPr>
        <w:t>пунктом 1.3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end"/>
      </w:r>
      <w:r w:rsidRPr="00561E29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248F207A" w14:textId="77777777" w:rsidR="00A230A3" w:rsidRPr="00561E29" w:rsidRDefault="00041EFD">
      <w:pPr>
        <w:pStyle w:val="ConsPlusNormal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78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>Функциональными органами администрации являются: комитет финансов администрации, комитет</w:t>
      </w:r>
      <w:del w:id="179" w:author="овраменко_ид" w:date="2025-08-27T14:30:00Z">
        <w:r w:rsidRPr="00561E29" w:rsidDel="00846D07">
          <w:rPr>
            <w:rFonts w:ascii="Times New Roman" w:hAnsi="Times New Roman" w:cs="Times New Roman"/>
            <w:sz w:val="26"/>
            <w:szCs w:val="26"/>
          </w:rPr>
          <w:delText>а</w:delText>
        </w:r>
      </w:del>
      <w:r w:rsidRPr="00561E29">
        <w:rPr>
          <w:rFonts w:ascii="Times New Roman" w:hAnsi="Times New Roman" w:cs="Times New Roman"/>
          <w:sz w:val="26"/>
          <w:szCs w:val="26"/>
        </w:rPr>
        <w:t xml:space="preserve"> по образованию администрации.</w:t>
      </w:r>
    </w:p>
    <w:p w14:paraId="21DDBB1E" w14:textId="77777777" w:rsidR="00A230A3" w:rsidRPr="00561E29" w:rsidRDefault="00A230A3">
      <w:pPr>
        <w:pStyle w:val="ConsPlusNormal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80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  <w:rPrChange w:id="181" w:author="овраменко_ид" w:date="2025-08-27T14:30:00Z">
            <w:rPr>
              <w:rFonts w:ascii="Times New Roman" w:hAnsi="Times New Roman" w:cs="Times New Roman"/>
              <w:color w:val="EE0000"/>
              <w:sz w:val="24"/>
            </w:rPr>
          </w:rPrChange>
        </w:rPr>
        <w:t>Руководитель функционального органа</w:t>
      </w:r>
      <w:r w:rsidR="00A67B75" w:rsidRPr="00561E29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24498C" w:rsidRPr="00561E29">
        <w:rPr>
          <w:rFonts w:ascii="Times New Roman" w:hAnsi="Times New Roman" w:cs="Times New Roman"/>
          <w:sz w:val="26"/>
          <w:szCs w:val="26"/>
        </w:rPr>
        <w:t>е</w:t>
      </w:r>
      <w:r w:rsidR="00A67B75" w:rsidRPr="00561E29">
        <w:rPr>
          <w:rFonts w:ascii="Times New Roman" w:hAnsi="Times New Roman" w:cs="Times New Roman"/>
          <w:sz w:val="26"/>
          <w:szCs w:val="26"/>
        </w:rPr>
        <w:t xml:space="preserve">т </w:t>
      </w:r>
      <w:r w:rsidR="00791BF9" w:rsidRPr="00561E29">
        <w:rPr>
          <w:rFonts w:ascii="Times New Roman" w:hAnsi="Times New Roman" w:cs="Times New Roman"/>
          <w:sz w:val="26"/>
          <w:szCs w:val="26"/>
        </w:rPr>
        <w:t>Г</w:t>
      </w:r>
      <w:r w:rsidR="00A67B75" w:rsidRPr="00561E29">
        <w:rPr>
          <w:rFonts w:ascii="Times New Roman" w:hAnsi="Times New Roman" w:cs="Times New Roman"/>
          <w:sz w:val="26"/>
          <w:szCs w:val="26"/>
        </w:rPr>
        <w:t xml:space="preserve">лаве администрации расчетную информацию об экономии </w:t>
      </w:r>
      <w:r w:rsidRPr="00561E29">
        <w:rPr>
          <w:rFonts w:ascii="Times New Roman" w:hAnsi="Times New Roman" w:cs="Times New Roman"/>
          <w:sz w:val="26"/>
          <w:szCs w:val="26"/>
          <w:rPrChange w:id="182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(премиальном фонде)</w:t>
      </w:r>
      <w:r w:rsidR="00A67B75" w:rsidRPr="00561E29">
        <w:rPr>
          <w:rFonts w:ascii="Times New Roman" w:hAnsi="Times New Roman" w:cs="Times New Roman"/>
          <w:sz w:val="26"/>
          <w:szCs w:val="26"/>
        </w:rPr>
        <w:t xml:space="preserve"> по фонду оплаты труда</w:t>
      </w:r>
      <w:ins w:id="183" w:author="овраменко_ид" w:date="2025-08-27T13:56:00Z">
        <w:r w:rsidR="00AD6998" w:rsidRPr="00561E29">
          <w:rPr>
            <w:rFonts w:ascii="Times New Roman" w:hAnsi="Times New Roman" w:cs="Times New Roman"/>
            <w:sz w:val="26"/>
            <w:szCs w:val="26"/>
          </w:rPr>
          <w:t>, запланированного н</w:t>
        </w:r>
      </w:ins>
      <w:ins w:id="184" w:author="овраменко_ид" w:date="2025-08-27T13:57:00Z">
        <w:r w:rsidR="00AD6998" w:rsidRPr="00561E29">
          <w:rPr>
            <w:rFonts w:ascii="Times New Roman" w:hAnsi="Times New Roman" w:cs="Times New Roman"/>
            <w:sz w:val="26"/>
            <w:szCs w:val="26"/>
          </w:rPr>
          <w:t>а оплату труда</w:t>
        </w:r>
      </w:ins>
      <w:r w:rsidR="00A67B75"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Pr="00561E29">
        <w:rPr>
          <w:rFonts w:ascii="Times New Roman" w:hAnsi="Times New Roman" w:cs="Times New Roman"/>
          <w:sz w:val="26"/>
          <w:szCs w:val="26"/>
          <w:rPrChange w:id="185" w:author="овраменко_ид" w:date="2025-08-27T14:30:00Z">
            <w:rPr>
              <w:rFonts w:ascii="Times New Roman" w:hAnsi="Times New Roman" w:cs="Times New Roman"/>
              <w:color w:val="EE0000"/>
              <w:sz w:val="24"/>
              <w:highlight w:val="yellow"/>
            </w:rPr>
          </w:rPrChange>
        </w:rPr>
        <w:t>руководителя функционального органа администрации</w:t>
      </w:r>
      <w:r w:rsidR="00A67B75" w:rsidRPr="00561E29">
        <w:rPr>
          <w:rFonts w:ascii="Times New Roman" w:hAnsi="Times New Roman" w:cs="Times New Roman"/>
          <w:sz w:val="26"/>
          <w:szCs w:val="26"/>
        </w:rPr>
        <w:t>:</w:t>
      </w:r>
    </w:p>
    <w:p w14:paraId="52603CB9" w14:textId="77777777" w:rsidR="00A230A3" w:rsidRPr="00561E29" w:rsidRDefault="00A67B75">
      <w:pPr>
        <w:pStyle w:val="ConsPlusNormal"/>
        <w:numPr>
          <w:ilvl w:val="2"/>
          <w:numId w:val="5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86" w:author="овраменко_ид" w:date="2025-08-27T13:52:00Z">
          <w:pPr>
            <w:pStyle w:val="ConsPlusNormal"/>
            <w:numPr>
              <w:ilvl w:val="2"/>
              <w:numId w:val="2"/>
            </w:numPr>
            <w:tabs>
              <w:tab w:val="left" w:pos="1276"/>
            </w:tabs>
            <w:ind w:left="1224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сложившейся на последний календарный день отчетного квартала для премии по итогам работы за первый-третий кварталы – в срок до наступления </w:t>
      </w:r>
      <w:r w:rsidR="00A230A3" w:rsidRPr="00561E29">
        <w:rPr>
          <w:rFonts w:ascii="Times New Roman" w:hAnsi="Times New Roman" w:cs="Times New Roman"/>
          <w:sz w:val="26"/>
          <w:szCs w:val="26"/>
          <w:rPrChange w:id="187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20-го числа</w:t>
      </w:r>
      <w:r w:rsidRPr="00561E29">
        <w:rPr>
          <w:rFonts w:ascii="Times New Roman" w:hAnsi="Times New Roman" w:cs="Times New Roman"/>
          <w:sz w:val="26"/>
          <w:szCs w:val="26"/>
        </w:rPr>
        <w:t xml:space="preserve"> месяца, следующего за месяцем окончания квартала;</w:t>
      </w:r>
    </w:p>
    <w:p w14:paraId="51066258" w14:textId="77777777" w:rsidR="00A230A3" w:rsidRPr="00561E29" w:rsidRDefault="00A67B75">
      <w:pPr>
        <w:pStyle w:val="ConsPlusNormal"/>
        <w:numPr>
          <w:ilvl w:val="2"/>
          <w:numId w:val="5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  <w:pPrChange w:id="188" w:author="овраменко_ид" w:date="2025-08-27T13:52:00Z">
          <w:pPr>
            <w:pStyle w:val="ConsPlusNormal"/>
            <w:numPr>
              <w:ilvl w:val="2"/>
              <w:numId w:val="2"/>
            </w:numPr>
            <w:tabs>
              <w:tab w:val="left" w:pos="1276"/>
            </w:tabs>
            <w:ind w:left="1224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сложившейся на последний день ноября и ожидаемой экономии </w:t>
      </w:r>
      <w:r w:rsidR="00A230A3" w:rsidRPr="00561E29">
        <w:rPr>
          <w:rFonts w:ascii="Times New Roman" w:hAnsi="Times New Roman" w:cs="Times New Roman"/>
          <w:sz w:val="26"/>
          <w:szCs w:val="26"/>
          <w:rPrChange w:id="189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по общему</w:t>
      </w:r>
      <w:r w:rsidRPr="00561E29">
        <w:rPr>
          <w:rFonts w:ascii="Times New Roman" w:hAnsi="Times New Roman" w:cs="Times New Roman"/>
          <w:sz w:val="26"/>
          <w:szCs w:val="26"/>
        </w:rPr>
        <w:t xml:space="preserve"> премиальному фонду </w:t>
      </w:r>
      <w:r w:rsidR="00A230A3" w:rsidRPr="00561E29">
        <w:rPr>
          <w:rFonts w:ascii="Times New Roman" w:hAnsi="Times New Roman" w:cs="Times New Roman"/>
          <w:sz w:val="26"/>
          <w:szCs w:val="26"/>
          <w:rPrChange w:id="190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на 31 декабря</w:t>
      </w:r>
      <w:r w:rsidRPr="00561E29">
        <w:rPr>
          <w:rFonts w:ascii="Times New Roman" w:hAnsi="Times New Roman" w:cs="Times New Roman"/>
          <w:sz w:val="26"/>
          <w:szCs w:val="26"/>
        </w:rPr>
        <w:t xml:space="preserve"> текущего года для премии по итогам работы за год – в срок до наступления </w:t>
      </w:r>
      <w:r w:rsidR="00A230A3" w:rsidRPr="00561E29">
        <w:rPr>
          <w:rFonts w:ascii="Times New Roman" w:hAnsi="Times New Roman" w:cs="Times New Roman"/>
          <w:sz w:val="26"/>
          <w:szCs w:val="26"/>
          <w:rPrChange w:id="191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10 декабря</w:t>
      </w:r>
      <w:r w:rsidRPr="00561E29">
        <w:rPr>
          <w:rFonts w:ascii="Times New Roman" w:hAnsi="Times New Roman" w:cs="Times New Roman"/>
          <w:sz w:val="26"/>
          <w:szCs w:val="26"/>
        </w:rPr>
        <w:t xml:space="preserve"> отчетного года.</w:t>
      </w:r>
    </w:p>
    <w:p w14:paraId="7CF79B56" w14:textId="77777777" w:rsidR="00A230A3" w:rsidRPr="00561E29" w:rsidRDefault="00A67B75">
      <w:pPr>
        <w:pStyle w:val="ConsPlusNormal"/>
        <w:numPr>
          <w:ilvl w:val="1"/>
          <w:numId w:val="5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  <w:rPrChange w:id="192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pPrChange w:id="193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40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791BF9" w:rsidRPr="00561E29">
        <w:rPr>
          <w:rFonts w:ascii="Times New Roman" w:hAnsi="Times New Roman" w:cs="Times New Roman"/>
          <w:sz w:val="26"/>
          <w:szCs w:val="26"/>
        </w:rPr>
        <w:t>Г</w:t>
      </w:r>
      <w:r w:rsidRPr="00561E29">
        <w:rPr>
          <w:rFonts w:ascii="Times New Roman" w:hAnsi="Times New Roman" w:cs="Times New Roman"/>
          <w:sz w:val="26"/>
          <w:szCs w:val="26"/>
        </w:rPr>
        <w:t xml:space="preserve">лавы </w:t>
      </w:r>
      <w:r w:rsidR="00CD091D" w:rsidRPr="00561E29">
        <w:rPr>
          <w:rFonts w:ascii="Times New Roman" w:hAnsi="Times New Roman" w:cs="Times New Roman"/>
          <w:sz w:val="26"/>
          <w:szCs w:val="26"/>
        </w:rPr>
        <w:t>администрации</w:t>
      </w:r>
      <w:r w:rsidRPr="00561E29">
        <w:rPr>
          <w:rFonts w:ascii="Times New Roman" w:hAnsi="Times New Roman" w:cs="Times New Roman"/>
          <w:sz w:val="26"/>
          <w:szCs w:val="26"/>
        </w:rPr>
        <w:t xml:space="preserve"> в виде распоряжения </w:t>
      </w:r>
      <w:r w:rsidR="00551497" w:rsidRPr="00561E2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 xml:space="preserve">о премировании </w:t>
      </w:r>
      <w:r w:rsidR="00A230A3" w:rsidRPr="00561E29">
        <w:rPr>
          <w:rFonts w:ascii="Times New Roman" w:hAnsi="Times New Roman" w:cs="Times New Roman"/>
          <w:sz w:val="26"/>
          <w:szCs w:val="26"/>
          <w:rPrChange w:id="194" w:author="овраменко_ид" w:date="2025-08-27T14:30:00Z">
            <w:rPr>
              <w:rFonts w:ascii="Times New Roman" w:hAnsi="Times New Roman" w:cs="Times New Roman"/>
              <w:color w:val="EE0000"/>
              <w:sz w:val="24"/>
            </w:rPr>
          </w:rPrChange>
        </w:rPr>
        <w:t xml:space="preserve">руководителя функционального органа 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 xml:space="preserve">по итогам работы за квартал, год соответственно направляется в </w:t>
      </w:r>
      <w:r w:rsidR="00A230A3" w:rsidRPr="00561E29">
        <w:rPr>
          <w:rFonts w:ascii="Times New Roman" w:hAnsi="Times New Roman" w:cs="Times New Roman"/>
          <w:sz w:val="26"/>
          <w:szCs w:val="26"/>
          <w:rPrChange w:id="195" w:author="овраменко_ид" w:date="2025-08-27T14:30:00Z">
            <w:rPr>
              <w:rFonts w:ascii="Times New Roman" w:hAnsi="Times New Roman" w:cs="Times New Roman"/>
              <w:color w:val="EE0000"/>
              <w:sz w:val="24"/>
            </w:rPr>
          </w:rPrChange>
        </w:rPr>
        <w:t xml:space="preserve">функциональный орган 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>в течение 5 рабочих дней после получения расчетной информации.</w:t>
      </w:r>
      <w:r w:rsidR="00CD091D" w:rsidRPr="00561E29">
        <w:rPr>
          <w:rFonts w:ascii="Times New Roman" w:hAnsi="Times New Roman" w:cs="Times New Roman"/>
          <w:sz w:val="26"/>
          <w:szCs w:val="26"/>
        </w:rPr>
        <w:t xml:space="preserve"> Подготовку проекта распоряжения администрации </w:t>
      </w:r>
      <w:r w:rsidR="00A230A3" w:rsidRPr="00561E29">
        <w:rPr>
          <w:rFonts w:ascii="Times New Roman" w:hAnsi="Times New Roman" w:cs="Times New Roman"/>
          <w:sz w:val="26"/>
          <w:szCs w:val="26"/>
          <w:rPrChange w:id="196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 xml:space="preserve">осуществляет отдел </w:t>
      </w:r>
      <w:del w:id="197" w:author="овраменко_ид" w:date="2025-08-27T13:55:00Z">
        <w:r w:rsidR="00A230A3" w:rsidRPr="00561E29">
          <w:rPr>
            <w:rFonts w:ascii="Times New Roman" w:hAnsi="Times New Roman" w:cs="Times New Roman"/>
            <w:sz w:val="26"/>
            <w:szCs w:val="26"/>
            <w:rPrChange w:id="198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 xml:space="preserve">по учету и отчетности (вариант </w:delText>
        </w:r>
      </w:del>
      <w:del w:id="199" w:author="овраменко_ид" w:date="2025-08-27T13:57:00Z">
        <w:r w:rsidR="00A230A3" w:rsidRPr="00561E29">
          <w:rPr>
            <w:rFonts w:ascii="Times New Roman" w:hAnsi="Times New Roman" w:cs="Times New Roman"/>
            <w:sz w:val="26"/>
            <w:szCs w:val="26"/>
            <w:rPrChange w:id="200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 xml:space="preserve">отдел </w:delText>
        </w:r>
      </w:del>
      <w:r w:rsidR="00A230A3" w:rsidRPr="00561E29">
        <w:rPr>
          <w:rFonts w:ascii="Times New Roman" w:hAnsi="Times New Roman" w:cs="Times New Roman"/>
          <w:sz w:val="26"/>
          <w:szCs w:val="26"/>
          <w:rPrChange w:id="201" w:author="овраменко_ид" w:date="2025-08-27T14:30:00Z">
            <w:rPr>
              <w:rFonts w:ascii="Times New Roman" w:hAnsi="Times New Roman" w:cs="Times New Roman"/>
              <w:sz w:val="24"/>
              <w:highlight w:val="yellow"/>
            </w:rPr>
          </w:rPrChange>
        </w:rPr>
        <w:t>кадров</w:t>
      </w:r>
      <w:del w:id="202" w:author="овраменко_ид" w:date="2025-08-27T13:55:00Z">
        <w:r w:rsidR="00A230A3" w:rsidRPr="00561E29">
          <w:rPr>
            <w:rFonts w:ascii="Times New Roman" w:hAnsi="Times New Roman" w:cs="Times New Roman"/>
            <w:sz w:val="26"/>
            <w:szCs w:val="26"/>
            <w:rPrChange w:id="203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delText>)</w:delText>
        </w:r>
      </w:del>
      <w:ins w:id="204" w:author="овраменко_ид" w:date="2025-08-27T13:55:00Z">
        <w:r w:rsidR="00A230A3" w:rsidRPr="00561E29">
          <w:rPr>
            <w:rFonts w:ascii="Times New Roman" w:hAnsi="Times New Roman" w:cs="Times New Roman"/>
            <w:sz w:val="26"/>
            <w:szCs w:val="26"/>
            <w:rPrChange w:id="205" w:author="овраменко_ид" w:date="2025-08-27T14:30:00Z">
              <w:rPr>
                <w:rFonts w:ascii="Times New Roman" w:hAnsi="Times New Roman" w:cs="Times New Roman"/>
                <w:sz w:val="24"/>
                <w:highlight w:val="yellow"/>
              </w:rPr>
            </w:rPrChange>
          </w:rPr>
          <w:t xml:space="preserve"> администрации.</w:t>
        </w:r>
      </w:ins>
    </w:p>
    <w:p w14:paraId="420F3C7C" w14:textId="77777777" w:rsidR="00A230A3" w:rsidRPr="00561E29" w:rsidRDefault="00A230A3">
      <w:pPr>
        <w:pStyle w:val="ConsPlusNormal"/>
        <w:numPr>
          <w:ilvl w:val="1"/>
          <w:numId w:val="5"/>
        </w:numPr>
        <w:tabs>
          <w:tab w:val="left" w:pos="993"/>
        </w:tabs>
        <w:ind w:left="0" w:firstLine="540"/>
        <w:jc w:val="both"/>
        <w:rPr>
          <w:del w:id="206" w:author="овраменко_ид" w:date="2025-08-27T13:57:00Z"/>
          <w:rFonts w:ascii="Times New Roman" w:hAnsi="Times New Roman" w:cs="Times New Roman"/>
          <w:sz w:val="26"/>
          <w:szCs w:val="26"/>
          <w:rPrChange w:id="207" w:author="овраменко_ид" w:date="2025-08-27T14:30:00Z">
            <w:rPr>
              <w:del w:id="208" w:author="овраменко_ид" w:date="2025-08-27T13:57:00Z"/>
              <w:rFonts w:ascii="Times New Roman" w:hAnsi="Times New Roman" w:cs="Times New Roman"/>
              <w:sz w:val="24"/>
              <w:highlight w:val="yellow"/>
            </w:rPr>
          </w:rPrChange>
        </w:rPr>
        <w:pPrChange w:id="209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40"/>
            <w:jc w:val="both"/>
          </w:pPr>
        </w:pPrChange>
      </w:pPr>
      <w:del w:id="210" w:author="овраменко_ид" w:date="2025-08-27T13:57:00Z">
        <w:r w:rsidRPr="00561E29">
          <w:rPr>
            <w:rFonts w:ascii="Times New Roman" w:hAnsi="Times New Roman" w:cs="Times New Roman"/>
            <w:sz w:val="26"/>
            <w:szCs w:val="26"/>
            <w:rPrChange w:id="211" w:author="овраменко_ид" w:date="2025-08-27T14:30:00Z">
              <w:rPr>
                <w:highlight w:val="yellow"/>
              </w:rPr>
            </w:rPrChange>
          </w:rPr>
          <w:delText>В случае принятия главой администрации решения о неначислении премии руководителю функционального органа администрации, соответствующее уведомление направляется в функциональный орган администрации в течение 5 рабочих дней после получения расчетной информации с обоснованием указанием причин. Подготовку проекта уведомления осуществляет отдел по учету и отчетности (вариант отдел кадров)</w:delText>
        </w:r>
      </w:del>
    </w:p>
    <w:p w14:paraId="5D903FD4" w14:textId="69A0F571" w:rsidR="00A230A3" w:rsidRPr="00561E29" w:rsidRDefault="00B56562">
      <w:pPr>
        <w:pStyle w:val="ConsPlusNormal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ins w:id="212" w:author="овраменко_ид" w:date="2025-08-27T14:32:00Z"/>
          <w:rFonts w:ascii="Times New Roman" w:hAnsi="Times New Roman" w:cs="Times New Roman"/>
          <w:sz w:val="26"/>
          <w:szCs w:val="26"/>
        </w:rPr>
        <w:pPrChange w:id="213" w:author="овраменко_ид" w:date="2025-08-27T13:52:00Z">
          <w:pPr>
            <w:pStyle w:val="ConsPlusNormal"/>
            <w:numPr>
              <w:ilvl w:val="1"/>
              <w:numId w:val="2"/>
            </w:numPr>
            <w:tabs>
              <w:tab w:val="left" w:pos="993"/>
            </w:tabs>
            <w:ind w:left="858" w:firstLine="567"/>
            <w:jc w:val="both"/>
          </w:pPr>
        </w:pPrChange>
      </w:pPr>
      <w:r w:rsidRPr="00561E29">
        <w:rPr>
          <w:rFonts w:ascii="Times New Roman" w:hAnsi="Times New Roman" w:cs="Times New Roman"/>
          <w:sz w:val="26"/>
          <w:szCs w:val="26"/>
        </w:rPr>
        <w:t>Руководител</w:t>
      </w:r>
      <w:r w:rsidR="003F5400" w:rsidRPr="00561E29">
        <w:rPr>
          <w:rFonts w:ascii="Times New Roman" w:hAnsi="Times New Roman" w:cs="Times New Roman"/>
          <w:sz w:val="26"/>
          <w:szCs w:val="26"/>
        </w:rPr>
        <w:t>ь</w:t>
      </w:r>
      <w:r w:rsidRPr="00561E29">
        <w:rPr>
          <w:rFonts w:ascii="Times New Roman" w:hAnsi="Times New Roman" w:cs="Times New Roman"/>
          <w:sz w:val="26"/>
          <w:szCs w:val="26"/>
        </w:rPr>
        <w:t xml:space="preserve"> </w:t>
      </w:r>
      <w:r w:rsidR="00A230A3" w:rsidRPr="00561E29">
        <w:rPr>
          <w:rFonts w:ascii="Times New Roman" w:hAnsi="Times New Roman" w:cs="Times New Roman"/>
          <w:sz w:val="26"/>
          <w:szCs w:val="26"/>
          <w:rPrChange w:id="214" w:author="овраменко_ид" w:date="2025-08-27T14:30:00Z">
            <w:rPr>
              <w:rFonts w:ascii="Times New Roman" w:hAnsi="Times New Roman" w:cs="Times New Roman"/>
              <w:color w:val="EE0000"/>
              <w:sz w:val="24"/>
            </w:rPr>
          </w:rPrChange>
        </w:rPr>
        <w:t xml:space="preserve">функционального органа администрации </w:t>
      </w:r>
      <w:r w:rsidRPr="00561E29">
        <w:rPr>
          <w:rFonts w:ascii="Times New Roman" w:hAnsi="Times New Roman" w:cs="Times New Roman"/>
          <w:sz w:val="26"/>
          <w:szCs w:val="26"/>
        </w:rPr>
        <w:t>принима</w:t>
      </w:r>
      <w:r w:rsidR="003F5400" w:rsidRPr="00561E29">
        <w:rPr>
          <w:rFonts w:ascii="Times New Roman" w:hAnsi="Times New Roman" w:cs="Times New Roman"/>
          <w:sz w:val="26"/>
          <w:szCs w:val="26"/>
        </w:rPr>
        <w:t>е</w:t>
      </w:r>
      <w:r w:rsidRPr="00561E29">
        <w:rPr>
          <w:rFonts w:ascii="Times New Roman" w:hAnsi="Times New Roman" w:cs="Times New Roman"/>
          <w:sz w:val="26"/>
          <w:szCs w:val="26"/>
        </w:rPr>
        <w:t xml:space="preserve">т решение о премировании муниципальных служащих и работников </w:t>
      </w:r>
      <w:r w:rsidR="00A230A3" w:rsidRPr="00561E29">
        <w:rPr>
          <w:rFonts w:ascii="Times New Roman" w:hAnsi="Times New Roman" w:cs="Times New Roman"/>
          <w:sz w:val="26"/>
          <w:szCs w:val="26"/>
          <w:rPrChange w:id="215" w:author="овраменко_ид" w:date="2025-08-27T14:30:00Z">
            <w:rPr>
              <w:rFonts w:ascii="Times New Roman" w:hAnsi="Times New Roman" w:cs="Times New Roman"/>
              <w:color w:val="EE0000"/>
              <w:sz w:val="24"/>
            </w:rPr>
          </w:rPrChange>
        </w:rPr>
        <w:t xml:space="preserve">функционального органа администрации </w:t>
      </w:r>
      <w:r w:rsidR="00A67B75" w:rsidRPr="00561E29">
        <w:rPr>
          <w:rFonts w:ascii="Times New Roman" w:hAnsi="Times New Roman" w:cs="Times New Roman"/>
          <w:sz w:val="26"/>
          <w:szCs w:val="26"/>
        </w:rPr>
        <w:t xml:space="preserve">по итогам работы за квартал, год </w:t>
      </w:r>
      <w:r w:rsidRPr="00561E29">
        <w:rPr>
          <w:rFonts w:ascii="Times New Roman" w:hAnsi="Times New Roman" w:cs="Times New Roman"/>
          <w:sz w:val="26"/>
          <w:szCs w:val="26"/>
        </w:rPr>
        <w:t xml:space="preserve">в соответствии с разделами </w:t>
      </w:r>
      <w:r w:rsidR="00CD091D" w:rsidRPr="00561E29">
        <w:rPr>
          <w:rFonts w:ascii="Times New Roman" w:hAnsi="Times New Roman" w:cs="Times New Roman"/>
          <w:sz w:val="26"/>
          <w:szCs w:val="26"/>
        </w:rPr>
        <w:t>1</w:t>
      </w:r>
      <w:r w:rsidRPr="00561E29">
        <w:rPr>
          <w:rFonts w:ascii="Times New Roman" w:hAnsi="Times New Roman" w:cs="Times New Roman"/>
          <w:sz w:val="26"/>
          <w:szCs w:val="26"/>
        </w:rPr>
        <w:t>-3 настоящего Положения</w:t>
      </w:r>
      <w:ins w:id="216" w:author="овраменко_ид" w:date="2025-08-27T14:39:00Z">
        <w:r w:rsidR="00405F37" w:rsidRPr="00561E29">
          <w:rPr>
            <w:rFonts w:ascii="Times New Roman" w:hAnsi="Times New Roman" w:cs="Times New Roman"/>
            <w:sz w:val="26"/>
            <w:szCs w:val="26"/>
          </w:rPr>
          <w:t>, Приложения к Положению</w:t>
        </w:r>
      </w:ins>
      <w:r w:rsidRPr="00561E29">
        <w:rPr>
          <w:rFonts w:ascii="Times New Roman" w:hAnsi="Times New Roman" w:cs="Times New Roman"/>
          <w:sz w:val="26"/>
          <w:szCs w:val="26"/>
        </w:rPr>
        <w:t xml:space="preserve"> и с учетом показателей, определенных 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begin"/>
      </w:r>
      <w:r w:rsidR="00ED2760" w:rsidRPr="00561E29">
        <w:rPr>
          <w:rFonts w:ascii="Times New Roman" w:hAnsi="Times New Roman" w:cs="Times New Roman"/>
          <w:sz w:val="26"/>
          <w:szCs w:val="26"/>
        </w:rPr>
        <w:instrText>HYPERLINK \l "P66" \h</w:instrText>
      </w:r>
      <w:r w:rsidR="00A230A3" w:rsidRPr="00561E29">
        <w:rPr>
          <w:rFonts w:ascii="Times New Roman" w:hAnsi="Times New Roman" w:cs="Times New Roman"/>
          <w:sz w:val="26"/>
          <w:szCs w:val="26"/>
        </w:rPr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separate"/>
      </w:r>
      <w:r w:rsidRPr="00561E29">
        <w:rPr>
          <w:rFonts w:ascii="Times New Roman" w:hAnsi="Times New Roman" w:cs="Times New Roman"/>
          <w:sz w:val="26"/>
          <w:szCs w:val="26"/>
        </w:rPr>
        <w:t>пунктом 1.3</w:t>
      </w:r>
      <w:r w:rsidR="00A230A3" w:rsidRPr="00561E29">
        <w:rPr>
          <w:rFonts w:ascii="Times New Roman" w:hAnsi="Times New Roman" w:cs="Times New Roman"/>
          <w:sz w:val="26"/>
          <w:szCs w:val="26"/>
        </w:rPr>
        <w:fldChar w:fldCharType="end"/>
      </w:r>
      <w:r w:rsidRPr="00561E29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A67B75" w:rsidRPr="00561E29">
        <w:rPr>
          <w:rFonts w:ascii="Times New Roman" w:hAnsi="Times New Roman" w:cs="Times New Roman"/>
          <w:sz w:val="26"/>
          <w:szCs w:val="26"/>
        </w:rPr>
        <w:t>.</w:t>
      </w:r>
    </w:p>
    <w:p w14:paraId="01ED9F9B" w14:textId="77777777" w:rsidR="00A230A3" w:rsidRPr="00561E29" w:rsidRDefault="00846D07">
      <w:pPr>
        <w:pStyle w:val="a7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ins w:id="217" w:author="овраменко_ид" w:date="2025-08-27T14:32:00Z"/>
          <w:rFonts w:ascii="Times New Roman" w:hAnsi="Times New Roman" w:cs="Times New Roman"/>
          <w:sz w:val="26"/>
          <w:szCs w:val="26"/>
        </w:rPr>
        <w:pPrChange w:id="218" w:author="овраменко_ид" w:date="2025-08-27T14:32:00Z">
          <w:pPr>
            <w:pStyle w:val="a7"/>
            <w:numPr>
              <w:ilvl w:val="1"/>
              <w:numId w:val="5"/>
            </w:numPr>
            <w:tabs>
              <w:tab w:val="left" w:pos="993"/>
            </w:tabs>
            <w:autoSpaceDE w:val="0"/>
            <w:autoSpaceDN w:val="0"/>
            <w:adjustRightInd w:val="0"/>
            <w:ind w:left="1356" w:hanging="360"/>
            <w:jc w:val="both"/>
          </w:pPr>
        </w:pPrChange>
      </w:pPr>
      <w:ins w:id="219" w:author="овраменко_ид" w:date="2025-08-27T14:32:00Z">
        <w:r w:rsidRPr="00561E29">
          <w:rPr>
            <w:rFonts w:ascii="Times New Roman" w:hAnsi="Times New Roman" w:cs="Times New Roman"/>
            <w:sz w:val="26"/>
            <w:szCs w:val="26"/>
          </w:rPr>
          <w:t xml:space="preserve">Муниципальным служащим и работникам </w:t>
        </w:r>
      </w:ins>
      <w:ins w:id="220" w:author="овраменко_ид" w:date="2025-08-27T14:33:00Z">
        <w:r w:rsidRPr="00561E29">
          <w:rPr>
            <w:rFonts w:ascii="Times New Roman" w:hAnsi="Times New Roman" w:cs="Times New Roman"/>
            <w:sz w:val="26"/>
            <w:szCs w:val="26"/>
          </w:rPr>
          <w:t>функционального органа</w:t>
        </w:r>
      </w:ins>
      <w:ins w:id="221" w:author="овраменко_ид" w:date="2025-08-27T14:32:00Z">
        <w:r w:rsidRPr="00561E29">
          <w:rPr>
            <w:rFonts w:ascii="Times New Roman" w:hAnsi="Times New Roman" w:cs="Times New Roman"/>
            <w:sz w:val="26"/>
            <w:szCs w:val="26"/>
          </w:rPr>
          <w:t xml:space="preserve">, допустившим нарушения, повлекшие снижение размера премии </w:t>
        </w:r>
      </w:ins>
      <w:ins w:id="222" w:author="овраменко_ид" w:date="2025-08-27T14:33:00Z">
        <w:r w:rsidRPr="00561E29">
          <w:rPr>
            <w:rFonts w:ascii="Times New Roman" w:hAnsi="Times New Roman" w:cs="Times New Roman"/>
            <w:sz w:val="26"/>
            <w:szCs w:val="26"/>
          </w:rPr>
          <w:t>руководителя функционального органа</w:t>
        </w:r>
      </w:ins>
      <w:ins w:id="223" w:author="овраменко_ид" w:date="2025-08-27T14:32:00Z">
        <w:r w:rsidRPr="00561E29">
          <w:rPr>
            <w:rFonts w:ascii="Times New Roman" w:hAnsi="Times New Roman" w:cs="Times New Roman"/>
            <w:sz w:val="26"/>
            <w:szCs w:val="26"/>
          </w:rPr>
          <w:t xml:space="preserve">, снижается размер премии в размере не менее размера снижения премии </w:t>
        </w:r>
      </w:ins>
      <w:ins w:id="224" w:author="овраменко_ид" w:date="2025-08-27T14:33:00Z">
        <w:r w:rsidRPr="00561E29">
          <w:rPr>
            <w:rFonts w:ascii="Times New Roman" w:hAnsi="Times New Roman" w:cs="Times New Roman"/>
            <w:sz w:val="26"/>
            <w:szCs w:val="26"/>
          </w:rPr>
          <w:t>руководителю функционального органа</w:t>
        </w:r>
      </w:ins>
      <w:ins w:id="225" w:author="овраменко_ид" w:date="2025-08-27T14:32:00Z">
        <w:r w:rsidRPr="00561E29">
          <w:rPr>
            <w:rFonts w:ascii="Times New Roman" w:hAnsi="Times New Roman" w:cs="Times New Roman"/>
            <w:sz w:val="26"/>
            <w:szCs w:val="26"/>
          </w:rPr>
          <w:t xml:space="preserve"> (в процентном выражении).</w:t>
        </w:r>
      </w:ins>
    </w:p>
    <w:p w14:paraId="5EC5676B" w14:textId="77777777" w:rsidR="00B56562" w:rsidRPr="00561E29" w:rsidRDefault="00B56562" w:rsidP="00B5656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561D5461" w14:textId="77777777" w:rsidR="000F3DA7" w:rsidRPr="00846D07" w:rsidRDefault="00A230A3" w:rsidP="005A3907">
      <w:pPr>
        <w:pStyle w:val="ConsPlusNormal"/>
        <w:pageBreakBefore/>
        <w:jc w:val="right"/>
        <w:outlineLvl w:val="1"/>
        <w:rPr>
          <w:rFonts w:ascii="Times New Roman" w:hAnsi="Times New Roman" w:cs="Times New Roman"/>
          <w:sz w:val="24"/>
          <w:rPrChange w:id="226" w:author="овраменко_ид" w:date="2025-08-27T14:29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  <w:r w:rsidRPr="00A230A3">
        <w:rPr>
          <w:rFonts w:ascii="Times New Roman" w:hAnsi="Times New Roman" w:cs="Times New Roman"/>
          <w:sz w:val="24"/>
          <w:rPrChange w:id="227" w:author="овраменко_ид" w:date="2025-08-27T14:29:00Z">
            <w:rPr>
              <w:rFonts w:ascii="Times New Roman" w:hAnsi="Times New Roman" w:cs="Times New Roman"/>
              <w:color w:val="FF0000"/>
              <w:sz w:val="24"/>
            </w:rPr>
          </w:rPrChange>
        </w:rPr>
        <w:lastRenderedPageBreak/>
        <w:t>Приложение</w:t>
      </w:r>
    </w:p>
    <w:p w14:paraId="3E3AE548" w14:textId="77777777" w:rsidR="000F3DA7" w:rsidRPr="00846D07" w:rsidRDefault="00A230A3" w:rsidP="005A3907">
      <w:pPr>
        <w:pStyle w:val="ConsPlusNormal"/>
        <w:jc w:val="right"/>
        <w:rPr>
          <w:rFonts w:ascii="Times New Roman" w:hAnsi="Times New Roman" w:cs="Times New Roman"/>
          <w:sz w:val="24"/>
          <w:rPrChange w:id="228" w:author="овраменко_ид" w:date="2025-08-27T14:29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  <w:r w:rsidRPr="00A230A3">
        <w:rPr>
          <w:rFonts w:ascii="Times New Roman" w:hAnsi="Times New Roman" w:cs="Times New Roman"/>
          <w:sz w:val="24"/>
          <w:rPrChange w:id="229" w:author="овраменко_ид" w:date="2025-08-27T14:29:00Z">
            <w:rPr>
              <w:rFonts w:ascii="Times New Roman" w:hAnsi="Times New Roman" w:cs="Times New Roman"/>
              <w:color w:val="FF0000"/>
              <w:sz w:val="24"/>
            </w:rPr>
          </w:rPrChange>
        </w:rPr>
        <w:t>к Положению...</w:t>
      </w:r>
    </w:p>
    <w:p w14:paraId="747ABF0A" w14:textId="77777777" w:rsidR="007829BF" w:rsidRPr="00754FBD" w:rsidRDefault="007829BF" w:rsidP="005A3907">
      <w:pPr>
        <w:pStyle w:val="ConsPlusNormal"/>
        <w:jc w:val="right"/>
        <w:rPr>
          <w:rFonts w:ascii="Times New Roman" w:hAnsi="Times New Roman" w:cs="Times New Roman"/>
          <w:color w:val="FF0000"/>
          <w:sz w:val="24"/>
        </w:rPr>
      </w:pPr>
    </w:p>
    <w:p w14:paraId="23FFD234" w14:textId="77777777" w:rsidR="00421679" w:rsidRPr="00195CCC" w:rsidRDefault="00A230A3" w:rsidP="005A3907">
      <w:pPr>
        <w:pStyle w:val="ConsPlusNormal"/>
        <w:ind w:firstLine="540"/>
        <w:jc w:val="both"/>
        <w:rPr>
          <w:ins w:id="230" w:author="овраменко_ид" w:date="2025-08-18T11:37:00Z"/>
          <w:rFonts w:ascii="Times New Roman" w:hAnsi="Times New Roman" w:cs="Times New Roman"/>
          <w:sz w:val="26"/>
          <w:szCs w:val="26"/>
          <w:rPrChange w:id="231" w:author="овраменко_ид" w:date="2025-08-27T14:34:00Z">
            <w:rPr>
              <w:ins w:id="232" w:author="овраменко_ид" w:date="2025-08-18T11:37:00Z"/>
              <w:rFonts w:ascii="Times New Roman" w:hAnsi="Times New Roman" w:cs="Times New Roman"/>
              <w:color w:val="FF0000"/>
              <w:sz w:val="24"/>
              <w:lang w:val="en-US"/>
            </w:rPr>
          </w:rPrChange>
        </w:rPr>
      </w:pPr>
      <w:ins w:id="233" w:author="овраменко_ид" w:date="2025-08-18T11:37:00Z">
        <w:r w:rsidRPr="00195CCC">
          <w:rPr>
            <w:rFonts w:ascii="Times New Roman" w:hAnsi="Times New Roman" w:cs="Times New Roman"/>
            <w:sz w:val="26"/>
            <w:szCs w:val="26"/>
            <w:rPrChange w:id="234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 xml:space="preserve">1. </w:t>
        </w:r>
      </w:ins>
      <w:ins w:id="235" w:author="овраменко_ид" w:date="2025-08-18T11:39:00Z">
        <w:r w:rsidRPr="00195CCC">
          <w:rPr>
            <w:rFonts w:ascii="Times New Roman" w:hAnsi="Times New Roman" w:cs="Times New Roman"/>
            <w:sz w:val="26"/>
            <w:szCs w:val="26"/>
            <w:rPrChange w:id="236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О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>бщий размер экономии на конец квартала рассчит</w:t>
        </w:r>
      </w:ins>
      <w:ins w:id="237" w:author="овраменко_ид" w:date="2025-08-18T11:45:00Z">
        <w:r w:rsidR="00421679" w:rsidRPr="00195CCC">
          <w:rPr>
            <w:rFonts w:ascii="Times New Roman" w:hAnsi="Times New Roman" w:cs="Times New Roman"/>
            <w:sz w:val="26"/>
            <w:szCs w:val="26"/>
          </w:rPr>
          <w:t>ы</w:t>
        </w:r>
      </w:ins>
      <w:ins w:id="238" w:author="овраменко_ид" w:date="2025-08-18T11:39:00Z"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вается с учетом </w:t>
        </w:r>
      </w:ins>
      <w:ins w:id="239" w:author="овраменко_ид" w:date="2025-08-18T11:40:00Z">
        <w:r w:rsidR="00421679" w:rsidRPr="00195CCC">
          <w:rPr>
            <w:rFonts w:ascii="Times New Roman" w:hAnsi="Times New Roman" w:cs="Times New Roman"/>
            <w:sz w:val="26"/>
            <w:szCs w:val="26"/>
          </w:rPr>
          <w:t>экономии по д</w:t>
        </w:r>
      </w:ins>
      <w:ins w:id="240" w:author="овраменко_ид" w:date="2025-08-18T11:39:00Z">
        <w:r w:rsidR="00421679" w:rsidRPr="00195CCC">
          <w:rPr>
            <w:rFonts w:ascii="Times New Roman" w:hAnsi="Times New Roman" w:cs="Times New Roman"/>
            <w:sz w:val="26"/>
            <w:szCs w:val="26"/>
          </w:rPr>
          <w:t>олжностн</w:t>
        </w:r>
      </w:ins>
      <w:ins w:id="241" w:author="овраменко_ид" w:date="2025-08-18T11:40:00Z">
        <w:r w:rsidR="00421679" w:rsidRPr="00195CCC">
          <w:rPr>
            <w:rFonts w:ascii="Times New Roman" w:hAnsi="Times New Roman" w:cs="Times New Roman"/>
            <w:sz w:val="26"/>
            <w:szCs w:val="26"/>
          </w:rPr>
          <w:t>ым</w:t>
        </w:r>
      </w:ins>
      <w:ins w:id="242" w:author="овраменко_ид" w:date="2025-08-18T11:39:00Z"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 оклад</w:t>
        </w:r>
      </w:ins>
      <w:ins w:id="243" w:author="овраменко_ид" w:date="2025-08-18T11:40:00Z">
        <w:r w:rsidR="00421679" w:rsidRPr="00195CCC">
          <w:rPr>
            <w:rFonts w:ascii="Times New Roman" w:hAnsi="Times New Roman" w:cs="Times New Roman"/>
            <w:sz w:val="26"/>
            <w:szCs w:val="26"/>
          </w:rPr>
          <w:t>ам</w:t>
        </w:r>
      </w:ins>
      <w:ins w:id="244" w:author="овраменко_ид" w:date="2025-08-18T11:39:00Z"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245" w:author="овраменко_ид" w:date="2025-08-27T14:33:00Z">
        <w:r w:rsidR="00A8578A" w:rsidRPr="00195CCC">
          <w:rPr>
            <w:rFonts w:ascii="Times New Roman" w:hAnsi="Times New Roman" w:cs="Times New Roman"/>
            <w:sz w:val="26"/>
            <w:szCs w:val="26"/>
          </w:rPr>
          <w:t>е</w:t>
        </w:r>
      </w:ins>
      <w:ins w:id="246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47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жемесячн</w:t>
        </w:r>
      </w:ins>
      <w:ins w:id="248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49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250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51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надбавк</w:t>
        </w:r>
      </w:ins>
      <w:ins w:id="252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53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и</w:t>
        </w:r>
      </w:ins>
      <w:ins w:id="254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55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к должностному окладу в соответствии с присвоенным муниципальному служащему классным чином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256" w:author="овраменко_ид" w:date="2025-08-27T14:34:00Z">
        <w:r w:rsidR="00A8578A" w:rsidRPr="00195CCC">
          <w:rPr>
            <w:rFonts w:ascii="Times New Roman" w:hAnsi="Times New Roman" w:cs="Times New Roman"/>
            <w:sz w:val="26"/>
            <w:szCs w:val="26"/>
          </w:rPr>
          <w:t>е</w:t>
        </w:r>
      </w:ins>
      <w:ins w:id="257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5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жемесячн</w:t>
        </w:r>
      </w:ins>
      <w:ins w:id="259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60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261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62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надбавк</w:t>
        </w:r>
      </w:ins>
      <w:ins w:id="263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6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и</w:t>
        </w:r>
      </w:ins>
      <w:ins w:id="265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6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к должностному окладу за выслугу лет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267" w:author="овраменко_ид" w:date="2025-08-27T14:34:00Z">
        <w:r w:rsidR="00A8578A" w:rsidRPr="00195CCC">
          <w:rPr>
            <w:rFonts w:ascii="Times New Roman" w:hAnsi="Times New Roman" w:cs="Times New Roman"/>
            <w:sz w:val="26"/>
            <w:szCs w:val="26"/>
          </w:rPr>
          <w:t>е</w:t>
        </w:r>
      </w:ins>
      <w:ins w:id="268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69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жемесячн</w:t>
        </w:r>
      </w:ins>
      <w:ins w:id="270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71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272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73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процентн</w:t>
        </w:r>
      </w:ins>
      <w:ins w:id="274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75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276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77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надбавк</w:t>
        </w:r>
      </w:ins>
      <w:ins w:id="278" w:author="овраменко_ид" w:date="2025-08-18T11:40:00Z">
        <w:r w:rsidRPr="00195CCC">
          <w:rPr>
            <w:rFonts w:ascii="Times New Roman" w:hAnsi="Times New Roman" w:cs="Times New Roman"/>
            <w:bCs/>
            <w:sz w:val="26"/>
            <w:szCs w:val="26"/>
            <w:rPrChange w:id="279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и</w:t>
        </w:r>
      </w:ins>
      <w:ins w:id="280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81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к должностному окладу за работу со сведениями, составляющими государственную тайну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282" w:author="овраменко_ид" w:date="2025-08-27T14:34:00Z">
        <w:r w:rsidR="00A8578A" w:rsidRPr="00195CCC">
          <w:rPr>
            <w:rFonts w:ascii="Times New Roman" w:hAnsi="Times New Roman" w:cs="Times New Roman"/>
            <w:sz w:val="26"/>
            <w:szCs w:val="26"/>
          </w:rPr>
          <w:t>е</w:t>
        </w:r>
      </w:ins>
      <w:ins w:id="283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8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жемесячно</w:t>
        </w:r>
      </w:ins>
      <w:ins w:id="285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28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го</w:t>
        </w:r>
      </w:ins>
      <w:ins w:id="287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8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денежно</w:t>
        </w:r>
      </w:ins>
      <w:ins w:id="289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290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го</w:t>
        </w:r>
      </w:ins>
      <w:ins w:id="291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92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поощрени</w:t>
        </w:r>
      </w:ins>
      <w:ins w:id="293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294" w:author="овраменко_ид" w:date="2025-08-27T14:34:00Z">
              <w:rPr>
                <w:bCs/>
                <w:color w:val="FF0000"/>
              </w:rPr>
            </w:rPrChange>
          </w:rPr>
          <w:t>я</w:t>
        </w:r>
      </w:ins>
      <w:ins w:id="295" w:author="овраменко_ид" w:date="2025-08-18T11:39:00Z"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296" w:author="овраменко_ид" w:date="2025-08-27T14:34:00Z">
        <w:r w:rsidR="00A8578A" w:rsidRPr="00195CCC">
          <w:rPr>
            <w:rFonts w:ascii="Times New Roman" w:hAnsi="Times New Roman" w:cs="Times New Roman"/>
            <w:sz w:val="26"/>
            <w:szCs w:val="26"/>
          </w:rPr>
          <w:t>п</w:t>
        </w:r>
      </w:ins>
      <w:ins w:id="297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29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ремии за выполнение особо важных и сложных заданий, </w:t>
        </w:r>
      </w:ins>
      <w:ins w:id="299" w:author="овраменко_ид" w:date="2025-08-27T14:34:00Z">
        <w:r w:rsidR="00A8578A" w:rsidRPr="00195CCC">
          <w:rPr>
            <w:rFonts w:ascii="Times New Roman" w:hAnsi="Times New Roman" w:cs="Times New Roman"/>
            <w:bCs/>
            <w:sz w:val="26"/>
            <w:szCs w:val="26"/>
          </w:rPr>
          <w:t>е</w:t>
        </w:r>
      </w:ins>
      <w:ins w:id="300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01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жемесячн</w:t>
        </w:r>
      </w:ins>
      <w:ins w:id="302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03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304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05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надбавк</w:t>
        </w:r>
      </w:ins>
      <w:ins w:id="306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07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и</w:t>
        </w:r>
      </w:ins>
      <w:ins w:id="308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09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к должностному окладу за особые условия муниципальной службы (работы), </w:t>
        </w:r>
      </w:ins>
      <w:ins w:id="310" w:author="овраменко_ид" w:date="2025-08-27T14:34:00Z">
        <w:r w:rsidR="00A8578A" w:rsidRPr="00195CCC">
          <w:rPr>
            <w:rFonts w:ascii="Times New Roman" w:hAnsi="Times New Roman" w:cs="Times New Roman"/>
            <w:bCs/>
            <w:sz w:val="26"/>
            <w:szCs w:val="26"/>
          </w:rPr>
          <w:t>е</w:t>
        </w:r>
      </w:ins>
      <w:ins w:id="311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12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диновременн</w:t>
        </w:r>
      </w:ins>
      <w:ins w:id="313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1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315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1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выплат</w:t>
        </w:r>
      </w:ins>
      <w:ins w:id="317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1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ы</w:t>
        </w:r>
      </w:ins>
      <w:ins w:id="319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20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при предоставлении ежегодного оплачиваемого отпуска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>,</w:t>
        </w:r>
        <w:r w:rsidRPr="00195CCC">
          <w:rPr>
            <w:rFonts w:ascii="Times New Roman" w:hAnsi="Times New Roman" w:cs="Times New Roman"/>
            <w:bCs/>
            <w:sz w:val="26"/>
            <w:szCs w:val="26"/>
            <w:rPrChange w:id="321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</w:t>
        </w:r>
      </w:ins>
      <w:ins w:id="322" w:author="овраменко_ид" w:date="2025-08-27T14:34:00Z">
        <w:r w:rsidR="00A8578A" w:rsidRPr="00195CCC">
          <w:rPr>
            <w:rFonts w:ascii="Times New Roman" w:hAnsi="Times New Roman" w:cs="Times New Roman"/>
            <w:bCs/>
            <w:sz w:val="26"/>
            <w:szCs w:val="26"/>
          </w:rPr>
          <w:t>м</w:t>
        </w:r>
      </w:ins>
      <w:ins w:id="323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2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атериальн</w:t>
        </w:r>
      </w:ins>
      <w:ins w:id="325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2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327" w:author="овраменко_ид" w:date="2025-08-18T11:39:00Z">
        <w:r w:rsidRPr="00195CCC">
          <w:rPr>
            <w:rFonts w:ascii="Times New Roman" w:hAnsi="Times New Roman" w:cs="Times New Roman"/>
            <w:bCs/>
            <w:sz w:val="26"/>
            <w:szCs w:val="26"/>
            <w:rPrChange w:id="32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помощ</w:t>
        </w:r>
      </w:ins>
      <w:ins w:id="329" w:author="овраменко_ид" w:date="2025-08-18T11:41:00Z">
        <w:r w:rsidRPr="00195CCC">
          <w:rPr>
            <w:rFonts w:ascii="Times New Roman" w:hAnsi="Times New Roman" w:cs="Times New Roman"/>
            <w:bCs/>
            <w:sz w:val="26"/>
            <w:szCs w:val="26"/>
            <w:rPrChange w:id="330" w:author="овраменко_ид" w:date="2025-08-27T14:34:00Z">
              <w:rPr>
                <w:bCs/>
                <w:color w:val="FF0000"/>
              </w:rPr>
            </w:rPrChange>
          </w:rPr>
          <w:t>и</w:t>
        </w:r>
      </w:ins>
      <w:r w:rsidR="00632DBE" w:rsidRPr="00195CCC">
        <w:rPr>
          <w:rFonts w:ascii="Times New Roman" w:hAnsi="Times New Roman" w:cs="Times New Roman"/>
          <w:bCs/>
          <w:sz w:val="26"/>
          <w:szCs w:val="26"/>
        </w:rPr>
        <w:t>,</w:t>
      </w:r>
      <w:r w:rsidR="00632DBE" w:rsidRPr="00195CCC">
        <w:rPr>
          <w:rFonts w:ascii="Times New Roman" w:hAnsi="Times New Roman" w:cs="Times New Roman"/>
          <w:bCs/>
          <w:iCs/>
          <w:sz w:val="26"/>
          <w:szCs w:val="26"/>
        </w:rPr>
        <w:t xml:space="preserve"> премии (единовременного вознаграждения) за продолжительную безупречную службу</w:t>
      </w:r>
      <w:r w:rsidR="00802253" w:rsidRPr="00195CCC">
        <w:rPr>
          <w:rFonts w:ascii="Times New Roman" w:hAnsi="Times New Roman" w:cs="Times New Roman"/>
          <w:bCs/>
          <w:iCs/>
          <w:sz w:val="26"/>
          <w:szCs w:val="26"/>
        </w:rPr>
        <w:t>, премии к праздничным дням</w:t>
      </w:r>
      <w:ins w:id="331" w:author="овраменко_ид" w:date="2025-08-18T11:41:00Z">
        <w:r w:rsidR="00421679" w:rsidRPr="00195CCC">
          <w:rPr>
            <w:rFonts w:ascii="Times New Roman" w:hAnsi="Times New Roman" w:cs="Times New Roman"/>
            <w:sz w:val="26"/>
            <w:szCs w:val="26"/>
          </w:rPr>
          <w:t>.</w:t>
        </w:r>
      </w:ins>
    </w:p>
    <w:p w14:paraId="282FDA33" w14:textId="77777777" w:rsidR="000F3DA7" w:rsidRPr="00195CCC" w:rsidRDefault="00A230A3" w:rsidP="005A39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rPrChange w:id="332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  <w:ins w:id="333" w:author="овраменко_ид" w:date="2025-08-18T11:43:00Z">
        <w:r w:rsidRPr="00195CCC">
          <w:rPr>
            <w:rFonts w:ascii="Times New Roman" w:hAnsi="Times New Roman" w:cs="Times New Roman"/>
            <w:sz w:val="26"/>
            <w:szCs w:val="26"/>
            <w:rPrChange w:id="334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2</w:t>
        </w:r>
      </w:ins>
      <w:del w:id="335" w:author="овраменко_ид" w:date="2025-08-18T11:43:00Z">
        <w:r w:rsidRPr="00195CCC">
          <w:rPr>
            <w:rFonts w:ascii="Times New Roman" w:hAnsi="Times New Roman" w:cs="Times New Roman"/>
            <w:sz w:val="26"/>
            <w:szCs w:val="26"/>
            <w:rPrChange w:id="336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>1</w:delText>
        </w:r>
      </w:del>
      <w:r w:rsidRPr="00195CCC">
        <w:rPr>
          <w:rFonts w:ascii="Times New Roman" w:hAnsi="Times New Roman" w:cs="Times New Roman"/>
          <w:sz w:val="26"/>
          <w:szCs w:val="26"/>
          <w:rPrChange w:id="337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 xml:space="preserve">. Премиальный коэффициент для расчета премии по итогам работы </w:t>
      </w:r>
      <w:del w:id="338" w:author="овраменко_ид" w:date="2025-08-18T15:15:00Z">
        <w:r w:rsidRPr="00195CCC">
          <w:rPr>
            <w:rFonts w:ascii="Times New Roman" w:hAnsi="Times New Roman" w:cs="Times New Roman"/>
            <w:sz w:val="26"/>
            <w:szCs w:val="26"/>
            <w:rPrChange w:id="339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 xml:space="preserve">за квартал </w:delText>
        </w:r>
      </w:del>
      <w:del w:id="340" w:author="овраменко_ид" w:date="2025-08-15T16:08:00Z">
        <w:r w:rsidRPr="00195CCC">
          <w:rPr>
            <w:rFonts w:ascii="Times New Roman" w:hAnsi="Times New Roman" w:cs="Times New Roman"/>
            <w:sz w:val="26"/>
            <w:szCs w:val="26"/>
            <w:rPrChange w:id="341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 xml:space="preserve">органов исполнительной власти Ленинградской области </w:delText>
        </w:r>
      </w:del>
      <w:ins w:id="342" w:author="овраменко_ид" w:date="2025-08-15T16:09:00Z">
        <w:r w:rsidR="00B32EA8" w:rsidRPr="00195CCC">
          <w:rPr>
            <w:rFonts w:ascii="Times New Roman" w:hAnsi="Times New Roman" w:cs="Times New Roman"/>
            <w:bCs/>
            <w:sz w:val="26"/>
            <w:szCs w:val="26"/>
          </w:rPr>
          <w:t xml:space="preserve"> муниципальным служащим и работник</w:t>
        </w:r>
      </w:ins>
      <w:ins w:id="343" w:author="овраменко_ид" w:date="2025-08-15T16:10:00Z">
        <w:r w:rsidR="00B32EA8" w:rsidRPr="00195CCC">
          <w:rPr>
            <w:rFonts w:ascii="Times New Roman" w:hAnsi="Times New Roman" w:cs="Times New Roman"/>
            <w:bCs/>
            <w:sz w:val="26"/>
            <w:szCs w:val="26"/>
          </w:rPr>
          <w:t>ам</w:t>
        </w:r>
      </w:ins>
      <w:ins w:id="344" w:author="овраменко_ид" w:date="2025-08-15T16:09:00Z">
        <w:r w:rsidRPr="00195CCC">
          <w:rPr>
            <w:rFonts w:ascii="Times New Roman" w:hAnsi="Times New Roman" w:cs="Times New Roman"/>
            <w:sz w:val="26"/>
            <w:szCs w:val="26"/>
            <w:rPrChange w:id="345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 xml:space="preserve"> </w:t>
        </w:r>
      </w:ins>
      <w:r w:rsidRPr="00195CCC">
        <w:rPr>
          <w:rFonts w:ascii="Times New Roman" w:hAnsi="Times New Roman" w:cs="Times New Roman"/>
          <w:sz w:val="26"/>
          <w:szCs w:val="26"/>
          <w:rPrChange w:id="346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>(далее - премиальный коэффициент) рассчитывается по формуле:</w:t>
      </w:r>
    </w:p>
    <w:p w14:paraId="4ED2B10A" w14:textId="16BA5A27" w:rsidR="000F3DA7" w:rsidRPr="00195CCC" w:rsidRDefault="00077740" w:rsidP="005A3907">
      <w:pPr>
        <w:pStyle w:val="ConsPlusNormal"/>
        <w:jc w:val="center"/>
        <w:rPr>
          <w:rFonts w:ascii="Times New Roman" w:hAnsi="Times New Roman" w:cs="Times New Roman"/>
          <w:sz w:val="26"/>
          <w:szCs w:val="26"/>
          <w:rPrChange w:id="347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  <w:r w:rsidRPr="00195CCC">
        <w:rPr>
          <w:rFonts w:ascii="Times New Roman" w:hAnsi="Times New Roman" w:cs="Times New Roman"/>
          <w:noProof/>
          <w:sz w:val="26"/>
          <w:szCs w:val="26"/>
        </w:rPr>
        <mc:AlternateContent>
          <mc:Choice Requires="wpc">
            <w:drawing>
              <wp:inline distT="0" distB="0" distL="0" distR="0" wp14:anchorId="0A582773" wp14:editId="380E46AE">
                <wp:extent cx="960120" cy="424180"/>
                <wp:effectExtent l="0" t="0" r="4445" b="0"/>
                <wp:docPr id="9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8285570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48310" y="201295"/>
                            <a:ext cx="31178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777645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55295" y="9525"/>
                            <a:ext cx="2089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51450" w14:textId="77777777" w:rsidR="00652202" w:rsidRPr="00FB7082" w:rsidRDefault="00652202">
                              <w:del w:id="348" w:author="овраменко_ид" w:date="2025-08-18T11:10:00Z">
                                <w:r w:rsidDel="00FB7082">
                                  <w:rPr>
                                    <w:color w:val="000000"/>
                                    <w:lang w:val="en-US"/>
                                  </w:rPr>
                                  <w:delText>ОРЭ</w:delText>
                                </w:r>
                              </w:del>
                              <w:ins w:id="349" w:author="овраменко_ид" w:date="2025-08-18T11:10:00Z">
                                <w:r>
                                  <w:rPr>
                                    <w:color w:val="000000"/>
                                  </w:rPr>
                                  <w:t>Пф</w:t>
                                </w:r>
                              </w:ins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5255009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3495" y="104775"/>
                            <a:ext cx="3835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B0C01" w14:textId="77777777" w:rsidR="00652202" w:rsidRDefault="00652202">
                              <w:r>
                                <w:rPr>
                                  <w:color w:val="000000"/>
                                  <w:lang w:val="en-US"/>
                                </w:rPr>
                                <w:t>Кпр=,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4002147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07695" y="222250"/>
                            <a:ext cx="21463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3376B" w14:textId="77777777" w:rsidR="00652202" w:rsidRPr="00B32EA8" w:rsidRDefault="00652202">
                              <w:del w:id="350" w:author="овраменко_ид" w:date="2025-08-15T16:12:00Z">
                                <w:r w:rsidDel="00B32EA8">
                                  <w:rPr>
                                    <w:color w:val="000000"/>
                                    <w:lang w:val="en-US"/>
                                  </w:rPr>
                                  <w:delText>Fi</w:delText>
                                </w:r>
                              </w:del>
                              <w:ins w:id="351" w:author="овраменко_ид" w:date="2025-08-15T16:12:00Z">
                                <w:r>
                                  <w:rPr>
                                    <w:color w:val="000000"/>
                                  </w:rPr>
                                  <w:t>ДО</w:t>
                                </w:r>
                              </w:ins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843753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75615" y="204470"/>
                            <a:ext cx="10922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6D1FE" w14:textId="77777777" w:rsidR="00652202" w:rsidRDefault="00652202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582773" id="Полотно 2" o:spid="_x0000_s1026" editas="canvas" style="width:75.6pt;height:33.4pt;mso-position-horizontal-relative:char;mso-position-vertical-relative:line" coordsize="9601,4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01;height:4241;visibility:visible;mso-wrap-style:square">
                  <v:fill o:detectmouseclick="t"/>
                  <v:path o:connecttype="none"/>
                </v:shape>
                <v:line id="Line 10" o:spid="_x0000_s1028" style="position:absolute;visibility:visible;mso-wrap-style:square" from="4483,2012" to="7600,2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" strokeweight=".6pt"/>
                <v:rect id="Rectangle 11" o:spid="_x0000_s1029" style="position:absolute;left:4552;top:95;width:2090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" filled="f" stroked="f">
                  <v:textbox style="mso-fit-shape-to-text:t" inset="0,0,0,0">
                    <w:txbxContent>
                      <w:p w14:paraId="08851450" w14:textId="77777777" w:rsidR="00652202" w:rsidRPr="00FB7082" w:rsidRDefault="00652202">
                        <w:del w:id="352" w:author="овраменко_ид" w:date="2025-08-18T11:10:00Z">
                          <w:r w:rsidDel="00FB7082">
                            <w:rPr>
                              <w:color w:val="000000"/>
                              <w:lang w:val="en-US"/>
                            </w:rPr>
                            <w:delText>ОРЭ</w:delText>
                          </w:r>
                        </w:del>
                        <w:ins w:id="353" w:author="овраменко_ид" w:date="2025-08-18T11:10:00Z">
                          <w:r>
                            <w:rPr>
                              <w:color w:val="000000"/>
                            </w:rPr>
                            <w:t>Пф</w:t>
                          </w:r>
                        </w:ins>
                      </w:p>
                    </w:txbxContent>
                  </v:textbox>
                </v:rect>
                <v:rect id="Rectangle 12" o:spid="_x0000_s1030" style="position:absolute;left:234;top:1047;width:383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" filled="f" stroked="f">
                  <v:textbox style="mso-fit-shape-to-text:t" inset="0,0,0,0">
                    <w:txbxContent>
                      <w:p w14:paraId="7B8B0C01" w14:textId="77777777" w:rsidR="00652202" w:rsidRDefault="00652202">
                        <w:r>
                          <w:rPr>
                            <w:color w:val="000000"/>
                            <w:lang w:val="en-US"/>
                          </w:rPr>
                          <w:t>Кпр=,</w:t>
                        </w:r>
                      </w:p>
                    </w:txbxContent>
                  </v:textbox>
                </v:rect>
                <v:rect id="Rectangle 13" o:spid="_x0000_s1031" style="position:absolute;left:6076;top:2222;width:214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" filled="f" stroked="f">
                  <v:textbox style="mso-fit-shape-to-text:t" inset="0,0,0,0">
                    <w:txbxContent>
                      <w:p w14:paraId="7FE3376B" w14:textId="77777777" w:rsidR="00652202" w:rsidRPr="00B32EA8" w:rsidRDefault="00652202">
                        <w:del w:id="354" w:author="овраменко_ид" w:date="2025-08-15T16:12:00Z">
                          <w:r w:rsidDel="00B32EA8">
                            <w:rPr>
                              <w:color w:val="000000"/>
                              <w:lang w:val="en-US"/>
                            </w:rPr>
                            <w:delText>Fi</w:delText>
                          </w:r>
                        </w:del>
                        <w:ins w:id="355" w:author="овраменко_ид" w:date="2025-08-15T16:12:00Z">
                          <w:r>
                            <w:rPr>
                              <w:color w:val="000000"/>
                            </w:rPr>
                            <w:t>ДО</w:t>
                          </w:r>
                        </w:ins>
                      </w:p>
                    </w:txbxContent>
                  </v:textbox>
                </v:rect>
                <v:rect id="Rectangle 14" o:spid="_x0000_s1032" style="position:absolute;left:4756;top:2044;width:1092;height:18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7446D1FE" w14:textId="77777777" w:rsidR="00652202" w:rsidRDefault="00652202">
                        <w:r>
                          <w:rPr>
                            <w:rFonts w:ascii="Symbol" w:hAnsi="Symbol" w:cs="Symbol"/>
                            <w:color w:val="00000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3DEB6A9" w14:textId="77777777" w:rsidR="00A230A3" w:rsidRPr="00195CCC" w:rsidRDefault="00A230A3">
      <w:pPr>
        <w:pStyle w:val="ConsPlusNormal"/>
        <w:ind w:left="567"/>
        <w:jc w:val="both"/>
        <w:rPr>
          <w:rFonts w:ascii="Times New Roman" w:hAnsi="Times New Roman" w:cs="Times New Roman"/>
          <w:sz w:val="26"/>
          <w:szCs w:val="26"/>
          <w:rPrChange w:id="356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pPrChange w:id="357" w:author="овраменко_ид" w:date="2025-08-27T14:38:00Z">
          <w:pPr>
            <w:pStyle w:val="ConsPlusNormal"/>
            <w:ind w:firstLine="540"/>
            <w:jc w:val="both"/>
          </w:pPr>
        </w:pPrChange>
      </w:pPr>
      <w:r w:rsidRPr="00195CCC">
        <w:rPr>
          <w:rFonts w:ascii="Times New Roman" w:hAnsi="Times New Roman" w:cs="Times New Roman"/>
          <w:sz w:val="26"/>
          <w:szCs w:val="26"/>
          <w:rPrChange w:id="358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>где:</w:t>
      </w:r>
    </w:p>
    <w:p w14:paraId="121225B3" w14:textId="77777777" w:rsidR="00A230A3" w:rsidRPr="00195CCC" w:rsidRDefault="00A230A3">
      <w:pPr>
        <w:pStyle w:val="ConsPlusNormal"/>
        <w:ind w:left="567"/>
        <w:jc w:val="both"/>
        <w:rPr>
          <w:rFonts w:ascii="Times New Roman" w:hAnsi="Times New Roman" w:cs="Times New Roman"/>
          <w:sz w:val="26"/>
          <w:szCs w:val="26"/>
          <w:rPrChange w:id="359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pPrChange w:id="360" w:author="овраменко_ид" w:date="2025-08-27T14:38:00Z">
          <w:pPr>
            <w:pStyle w:val="ConsPlusNormal"/>
            <w:ind w:firstLine="540"/>
            <w:jc w:val="both"/>
          </w:pPr>
        </w:pPrChange>
      </w:pPr>
      <w:proofErr w:type="spellStart"/>
      <w:r w:rsidRPr="00195CCC">
        <w:rPr>
          <w:rFonts w:ascii="Times New Roman" w:hAnsi="Times New Roman" w:cs="Times New Roman"/>
          <w:sz w:val="26"/>
          <w:szCs w:val="26"/>
          <w:rPrChange w:id="361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>Кпр</w:t>
      </w:r>
      <w:proofErr w:type="spellEnd"/>
      <w:r w:rsidRPr="00195CCC">
        <w:rPr>
          <w:rFonts w:ascii="Times New Roman" w:hAnsi="Times New Roman" w:cs="Times New Roman"/>
          <w:sz w:val="26"/>
          <w:szCs w:val="26"/>
          <w:rPrChange w:id="362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 xml:space="preserve"> - премиальный коэффициент;</w:t>
      </w:r>
    </w:p>
    <w:p w14:paraId="5D3CEF42" w14:textId="77777777" w:rsidR="00A230A3" w:rsidRPr="00195CCC" w:rsidRDefault="00A230A3">
      <w:pPr>
        <w:pStyle w:val="ConsPlusNormal"/>
        <w:ind w:left="567"/>
        <w:jc w:val="both"/>
        <w:rPr>
          <w:rFonts w:ascii="Times New Roman" w:hAnsi="Times New Roman" w:cs="Times New Roman"/>
          <w:sz w:val="26"/>
          <w:szCs w:val="26"/>
          <w:rPrChange w:id="363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pPrChange w:id="364" w:author="овраменко_ид" w:date="2025-08-27T14:38:00Z">
          <w:pPr>
            <w:pStyle w:val="ConsPlusNormal"/>
            <w:ind w:firstLine="540"/>
            <w:jc w:val="both"/>
          </w:pPr>
        </w:pPrChange>
      </w:pPr>
      <w:del w:id="365" w:author="овраменко_ид" w:date="2025-08-18T11:10:00Z">
        <w:r w:rsidRPr="00195CCC">
          <w:rPr>
            <w:rFonts w:ascii="Times New Roman" w:hAnsi="Times New Roman" w:cs="Times New Roman"/>
            <w:sz w:val="26"/>
            <w:szCs w:val="26"/>
            <w:rPrChange w:id="366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 xml:space="preserve">ОРЭ </w:delText>
        </w:r>
      </w:del>
      <w:proofErr w:type="spellStart"/>
      <w:ins w:id="367" w:author="овраменко_ид" w:date="2025-08-18T11:10:00Z">
        <w:r w:rsidRPr="00195CCC">
          <w:rPr>
            <w:rFonts w:ascii="Times New Roman" w:hAnsi="Times New Roman" w:cs="Times New Roman"/>
            <w:sz w:val="26"/>
            <w:szCs w:val="26"/>
            <w:rPrChange w:id="368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Пф</w:t>
        </w:r>
      </w:ins>
      <w:proofErr w:type="spellEnd"/>
      <w:r w:rsidRPr="00195CCC">
        <w:rPr>
          <w:rFonts w:ascii="Times New Roman" w:hAnsi="Times New Roman" w:cs="Times New Roman"/>
          <w:sz w:val="26"/>
          <w:szCs w:val="26"/>
          <w:rPrChange w:id="369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 xml:space="preserve">- </w:t>
      </w:r>
      <w:del w:id="370" w:author="овраменко_ид" w:date="2025-08-18T11:10:00Z">
        <w:r w:rsidRPr="00195CCC">
          <w:rPr>
            <w:rFonts w:ascii="Times New Roman" w:hAnsi="Times New Roman" w:cs="Times New Roman"/>
            <w:sz w:val="26"/>
            <w:szCs w:val="26"/>
            <w:rPrChange w:id="371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>общий размер экономии, сложившийся на последний календарный день отчетного квартала</w:delText>
        </w:r>
      </w:del>
      <w:ins w:id="372" w:author="овраменко_ид" w:date="2025-08-18T11:10:00Z">
        <w:r w:rsidRPr="00195CCC">
          <w:rPr>
            <w:rFonts w:ascii="Times New Roman" w:hAnsi="Times New Roman" w:cs="Times New Roman"/>
            <w:sz w:val="26"/>
            <w:szCs w:val="26"/>
            <w:rPrChange w:id="373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премиальный фонд к распр</w:t>
        </w:r>
      </w:ins>
      <w:ins w:id="374" w:author="овраменко_ид" w:date="2025-08-27T13:58:00Z">
        <w:r w:rsidRPr="00195CCC">
          <w:rPr>
            <w:rFonts w:ascii="Times New Roman" w:hAnsi="Times New Roman" w:cs="Times New Roman"/>
            <w:sz w:val="26"/>
            <w:szCs w:val="26"/>
            <w:rPrChange w:id="375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е</w:t>
        </w:r>
      </w:ins>
      <w:ins w:id="376" w:author="овраменко_ид" w:date="2025-08-18T11:10:00Z">
        <w:r w:rsidRPr="00195CCC">
          <w:rPr>
            <w:rFonts w:ascii="Times New Roman" w:hAnsi="Times New Roman" w:cs="Times New Roman"/>
            <w:sz w:val="26"/>
            <w:szCs w:val="26"/>
            <w:rPrChange w:id="377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делению</w:t>
        </w:r>
      </w:ins>
      <w:r w:rsidRPr="00195CCC">
        <w:rPr>
          <w:rFonts w:ascii="Times New Roman" w:hAnsi="Times New Roman" w:cs="Times New Roman"/>
          <w:sz w:val="26"/>
          <w:szCs w:val="26"/>
          <w:rPrChange w:id="378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t>;</w:t>
      </w:r>
    </w:p>
    <w:p w14:paraId="05B3AFC4" w14:textId="2B5C557C" w:rsidR="00A230A3" w:rsidRPr="00195CCC" w:rsidRDefault="00077740">
      <w:pPr>
        <w:pStyle w:val="ConsPlusNormal"/>
        <w:ind w:left="567"/>
        <w:rPr>
          <w:del w:id="379" w:author="овраменко_ид" w:date="2025-08-15T16:13:00Z"/>
          <w:rFonts w:ascii="Times New Roman" w:hAnsi="Times New Roman" w:cs="Times New Roman"/>
          <w:sz w:val="26"/>
          <w:szCs w:val="26"/>
          <w:rPrChange w:id="380" w:author="овраменко_ид" w:date="2025-08-27T14:34:00Z">
            <w:rPr>
              <w:del w:id="381" w:author="овраменко_ид" w:date="2025-08-15T16:13:00Z"/>
              <w:rFonts w:ascii="Times New Roman" w:hAnsi="Times New Roman" w:cs="Times New Roman"/>
              <w:color w:val="FF0000"/>
              <w:sz w:val="24"/>
            </w:rPr>
          </w:rPrChange>
        </w:rPr>
        <w:pPrChange w:id="382" w:author="овраменко_ид" w:date="2025-08-27T14:38:00Z">
          <w:pPr>
            <w:pStyle w:val="ConsPlusNormal"/>
            <w:ind w:firstLine="540"/>
            <w:jc w:val="both"/>
          </w:pPr>
        </w:pPrChange>
      </w:pPr>
      <w:r w:rsidRPr="00195CCC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31EB12E0" wp14:editId="09415B68">
                <wp:extent cx="495935" cy="238760"/>
                <wp:effectExtent l="1905" t="0" r="0" b="635"/>
                <wp:docPr id="4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2331808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4305" y="17780"/>
                            <a:ext cx="21463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14DB2" w14:textId="77777777" w:rsidR="00652202" w:rsidRDefault="00652202">
                              <w:ins w:id="383" w:author="овраменко_ид" w:date="2025-08-15T16:12:00Z">
                                <w:r>
                                  <w:rPr>
                                    <w:color w:val="000000"/>
                                  </w:rPr>
                                  <w:t>ДО</w:t>
                                </w:r>
                              </w:ins>
                              <w:del w:id="384" w:author="овраменко_ид" w:date="2025-08-15T16:12:00Z">
                                <w:r w:rsidDel="00B32EA8">
                                  <w:rPr>
                                    <w:color w:val="000000"/>
                                    <w:lang w:val="en-US"/>
                                  </w:rPr>
                                  <w:delText>Fi</w:delText>
                                </w:r>
                              </w:del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345276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860" y="0"/>
                            <a:ext cx="10922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B400E" w14:textId="77777777" w:rsidR="00652202" w:rsidRDefault="00652202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EB12E0" id="Полотно 1" o:spid="_x0000_s1033" editas="canvas" style="width:39.05pt;height:18.8pt;mso-position-horizontal-relative:char;mso-position-vertical-relative:line" coordsize="495935,23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">
                <v:shape id="_x0000_s1034" type="#_x0000_t75" style="position:absolute;width:495935;height:238760;visibility:visible;mso-wrap-style:square">
                  <v:fill o:detectmouseclick="t"/>
                  <v:path o:connecttype="none"/>
                </v:shape>
                <v:rect id="Rectangle 5" o:spid="_x0000_s1035" style="position:absolute;left:154305;top:17780;width:214630;height:1752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" filled="f" stroked="f">
                  <v:textbox style="mso-fit-shape-to-text:t" inset="0,0,0,0">
                    <w:txbxContent>
                      <w:p w14:paraId="10414DB2" w14:textId="77777777" w:rsidR="00652202" w:rsidRDefault="00652202">
                        <w:ins w:id="385" w:author="овраменко_ид" w:date="2025-08-15T16:12:00Z">
                          <w:r>
                            <w:rPr>
                              <w:color w:val="000000"/>
                            </w:rPr>
                            <w:t>ДО</w:t>
                          </w:r>
                        </w:ins>
                        <w:del w:id="386" w:author="овраменко_ид" w:date="2025-08-15T16:12:00Z">
                          <w:r w:rsidDel="00B32EA8">
                            <w:rPr>
                              <w:color w:val="000000"/>
                              <w:lang w:val="en-US"/>
                            </w:rPr>
                            <w:delText>Fi</w:delText>
                          </w:r>
                        </w:del>
                      </w:p>
                    </w:txbxContent>
                  </v:textbox>
                </v:rect>
                <v:rect id="Rectangle 6" o:spid="_x0000_s1036" style="position:absolute;left:22860;width:109220;height:1866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3AFB400E" w14:textId="77777777" w:rsidR="00652202" w:rsidRDefault="00652202">
                        <w:r>
                          <w:rPr>
                            <w:rFonts w:ascii="Symbol" w:hAnsi="Symbol" w:cs="Symbol"/>
                            <w:color w:val="00000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A230A3" w:rsidRPr="00195CCC">
        <w:rPr>
          <w:sz w:val="26"/>
          <w:szCs w:val="26"/>
          <w:rPrChange w:id="387" w:author="овраменко_ид" w:date="2025-08-27T14:34:00Z">
            <w:rPr>
              <w:color w:val="FF0000"/>
            </w:rPr>
          </w:rPrChange>
        </w:rPr>
        <w:t xml:space="preserve"> - </w:t>
      </w:r>
      <w:del w:id="388" w:author="овраменко_ид" w:date="2025-08-15T16:13:00Z">
        <w:r w:rsidR="00A230A3" w:rsidRPr="00195CCC">
          <w:rPr>
            <w:sz w:val="26"/>
            <w:szCs w:val="26"/>
            <w:rPrChange w:id="389" w:author="овраменко_ид" w:date="2025-08-27T14:34:00Z">
              <w:rPr>
                <w:color w:val="FF0000"/>
              </w:rPr>
            </w:rPrChange>
          </w:rPr>
          <w:delText>сумма фондов оплаты труда органов исполнительной власти Ленинградской области, где Fi - фонд оплаты труда конкретного органа исполнительной власти Ленинградской области, рассчитанный по формуле:</w:delText>
        </w:r>
      </w:del>
    </w:p>
    <w:p w14:paraId="596A9E2F" w14:textId="77777777" w:rsidR="00A230A3" w:rsidRPr="00195CCC" w:rsidRDefault="00A230A3">
      <w:pPr>
        <w:pStyle w:val="ConsPlusNormal"/>
        <w:ind w:left="567"/>
        <w:rPr>
          <w:del w:id="390" w:author="овраменко_ид" w:date="2025-08-15T16:13:00Z"/>
          <w:rFonts w:ascii="Times New Roman" w:hAnsi="Times New Roman" w:cs="Times New Roman"/>
          <w:sz w:val="26"/>
          <w:szCs w:val="26"/>
          <w:rPrChange w:id="391" w:author="овраменко_ид" w:date="2025-08-27T14:34:00Z">
            <w:rPr>
              <w:del w:id="392" w:author="овраменко_ид" w:date="2025-08-15T16:13:00Z"/>
              <w:rFonts w:ascii="Times New Roman" w:hAnsi="Times New Roman" w:cs="Times New Roman"/>
              <w:color w:val="FF0000"/>
              <w:sz w:val="24"/>
            </w:rPr>
          </w:rPrChange>
        </w:rPr>
        <w:pPrChange w:id="393" w:author="овраменко_ид" w:date="2025-08-27T14:38:00Z">
          <w:pPr>
            <w:pStyle w:val="ConsPlusNormal"/>
            <w:jc w:val="center"/>
          </w:pPr>
        </w:pPrChange>
      </w:pPr>
      <w:del w:id="394" w:author="овраменко_ид" w:date="2025-08-15T16:13:00Z">
        <w:r w:rsidRPr="00195CCC">
          <w:rPr>
            <w:sz w:val="26"/>
            <w:szCs w:val="26"/>
            <w:rPrChange w:id="395" w:author="овраменко_ид" w:date="2025-08-27T14:34:00Z">
              <w:rPr>
                <w:color w:val="FF0000"/>
              </w:rPr>
            </w:rPrChange>
          </w:rPr>
          <w:delText>Fi = a + b + c,</w:delText>
        </w:r>
      </w:del>
    </w:p>
    <w:p w14:paraId="6A4362D0" w14:textId="77777777" w:rsidR="00A230A3" w:rsidRPr="00195CCC" w:rsidRDefault="00A230A3">
      <w:pPr>
        <w:pStyle w:val="ConsPlusNormal"/>
        <w:ind w:left="567"/>
        <w:rPr>
          <w:del w:id="396" w:author="овраменко_ид" w:date="2025-08-15T16:13:00Z"/>
          <w:rFonts w:ascii="Times New Roman" w:hAnsi="Times New Roman" w:cs="Times New Roman"/>
          <w:sz w:val="26"/>
          <w:szCs w:val="26"/>
          <w:rPrChange w:id="397" w:author="овраменко_ид" w:date="2025-08-27T14:34:00Z">
            <w:rPr>
              <w:del w:id="398" w:author="овраменко_ид" w:date="2025-08-15T16:13:00Z"/>
              <w:rFonts w:ascii="Times New Roman" w:hAnsi="Times New Roman" w:cs="Times New Roman"/>
              <w:color w:val="FF0000"/>
              <w:sz w:val="24"/>
            </w:rPr>
          </w:rPrChange>
        </w:rPr>
        <w:pPrChange w:id="399" w:author="овраменко_ид" w:date="2025-08-27T14:38:00Z">
          <w:pPr>
            <w:pStyle w:val="ConsPlusNormal"/>
            <w:ind w:firstLine="540"/>
            <w:jc w:val="both"/>
          </w:pPr>
        </w:pPrChange>
      </w:pPr>
      <w:del w:id="400" w:author="овраменко_ид" w:date="2025-08-15T16:13:00Z">
        <w:r w:rsidRPr="00195CCC">
          <w:rPr>
            <w:sz w:val="26"/>
            <w:szCs w:val="26"/>
            <w:rPrChange w:id="401" w:author="овраменко_ид" w:date="2025-08-27T14:34:00Z">
              <w:rPr>
                <w:color w:val="FF0000"/>
              </w:rPr>
            </w:rPrChange>
          </w:rPr>
          <w:delText>где:</w:delText>
        </w:r>
      </w:del>
    </w:p>
    <w:p w14:paraId="3632BB6D" w14:textId="77777777" w:rsidR="00A230A3" w:rsidRPr="00195CCC" w:rsidRDefault="00A230A3">
      <w:pPr>
        <w:pStyle w:val="ConsPlusNormal"/>
        <w:ind w:left="567"/>
        <w:rPr>
          <w:del w:id="402" w:author="овраменко_ид" w:date="2025-08-15T16:13:00Z"/>
          <w:rFonts w:ascii="Times New Roman" w:hAnsi="Times New Roman" w:cs="Times New Roman"/>
          <w:sz w:val="26"/>
          <w:szCs w:val="26"/>
          <w:rPrChange w:id="403" w:author="овраменко_ид" w:date="2025-08-27T14:34:00Z">
            <w:rPr>
              <w:del w:id="404" w:author="овраменко_ид" w:date="2025-08-15T16:13:00Z"/>
              <w:rFonts w:ascii="Times New Roman" w:hAnsi="Times New Roman" w:cs="Times New Roman"/>
              <w:color w:val="FF0000"/>
              <w:sz w:val="24"/>
            </w:rPr>
          </w:rPrChange>
        </w:rPr>
        <w:pPrChange w:id="405" w:author="овраменко_ид" w:date="2025-08-27T14:38:00Z">
          <w:pPr>
            <w:pStyle w:val="ConsPlusNormal"/>
            <w:ind w:firstLine="540"/>
            <w:jc w:val="both"/>
          </w:pPr>
        </w:pPrChange>
      </w:pPr>
      <w:del w:id="406" w:author="овраменко_ид" w:date="2025-08-15T16:13:00Z">
        <w:r w:rsidRPr="00195CCC">
          <w:rPr>
            <w:sz w:val="26"/>
            <w:szCs w:val="26"/>
            <w:rPrChange w:id="407" w:author="овраменко_ид" w:date="2025-08-27T14:34:00Z">
              <w:rPr>
                <w:color w:val="FF0000"/>
              </w:rPr>
            </w:rPrChange>
          </w:rPr>
          <w:delText>a - сумма денежных вознаграждений лиц, замещающих государственные должности в Администрации Ленинградской области;</w:delText>
        </w:r>
      </w:del>
    </w:p>
    <w:p w14:paraId="534D13B9" w14:textId="77777777" w:rsidR="00A230A3" w:rsidRPr="00195CCC" w:rsidRDefault="00A230A3">
      <w:pPr>
        <w:pStyle w:val="ConsPlusNormal"/>
        <w:ind w:left="567"/>
        <w:rPr>
          <w:del w:id="408" w:author="овраменко_ид" w:date="2025-08-15T16:13:00Z"/>
          <w:rFonts w:ascii="Times New Roman" w:hAnsi="Times New Roman" w:cs="Times New Roman"/>
          <w:sz w:val="26"/>
          <w:szCs w:val="26"/>
          <w:rPrChange w:id="409" w:author="овраменко_ид" w:date="2025-08-27T14:34:00Z">
            <w:rPr>
              <w:del w:id="410" w:author="овраменко_ид" w:date="2025-08-15T16:13:00Z"/>
              <w:rFonts w:ascii="Times New Roman" w:hAnsi="Times New Roman" w:cs="Times New Roman"/>
              <w:color w:val="FF0000"/>
              <w:sz w:val="24"/>
            </w:rPr>
          </w:rPrChange>
        </w:rPr>
        <w:pPrChange w:id="411" w:author="овраменко_ид" w:date="2025-08-27T14:38:00Z">
          <w:pPr>
            <w:pStyle w:val="ConsPlusNormal"/>
            <w:ind w:firstLine="540"/>
            <w:jc w:val="both"/>
          </w:pPr>
        </w:pPrChange>
      </w:pPr>
      <w:del w:id="412" w:author="овраменко_ид" w:date="2025-08-15T16:13:00Z">
        <w:r w:rsidRPr="00195CCC">
          <w:rPr>
            <w:sz w:val="26"/>
            <w:szCs w:val="26"/>
            <w:rPrChange w:id="413" w:author="овраменко_ид" w:date="2025-08-27T14:34:00Z">
              <w:rPr>
                <w:color w:val="FF0000"/>
              </w:rPr>
            </w:rPrChange>
          </w:rPr>
          <w:delText>b - сумма окладов месячного денежного содержания лиц, замещающих должности государственной гражданской службы в органе исполнительной власти Ленинградской области;</w:delText>
        </w:r>
      </w:del>
    </w:p>
    <w:p w14:paraId="4EFA72DA" w14:textId="77777777" w:rsidR="00A230A3" w:rsidRPr="00195CCC" w:rsidRDefault="00A230A3">
      <w:pPr>
        <w:pStyle w:val="ConsPlusNormal"/>
        <w:ind w:left="567"/>
        <w:rPr>
          <w:rFonts w:ascii="Times New Roman" w:hAnsi="Times New Roman" w:cs="Times New Roman"/>
          <w:sz w:val="26"/>
          <w:szCs w:val="26"/>
          <w:rPrChange w:id="414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  <w:pPrChange w:id="415" w:author="овраменко_ид" w:date="2025-08-27T14:38:00Z">
          <w:pPr>
            <w:pStyle w:val="ConsPlusNormal"/>
            <w:ind w:firstLine="540"/>
            <w:jc w:val="both"/>
          </w:pPr>
        </w:pPrChange>
      </w:pPr>
      <w:del w:id="416" w:author="овраменко_ид" w:date="2025-08-15T16:13:00Z">
        <w:r w:rsidRPr="00195CCC">
          <w:rPr>
            <w:rFonts w:ascii="Times New Roman" w:hAnsi="Times New Roman" w:cs="Times New Roman"/>
            <w:sz w:val="26"/>
            <w:szCs w:val="26"/>
            <w:rPrChange w:id="417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>c - сумма должностных окладов лиц, не являющихся гражданскими служащими.</w:delText>
        </w:r>
      </w:del>
      <w:ins w:id="418" w:author="овраменко_ид" w:date="2025-08-15T16:13:00Z">
        <w:r w:rsidRPr="00195CCC">
          <w:rPr>
            <w:rFonts w:ascii="Times New Roman" w:hAnsi="Times New Roman" w:cs="Times New Roman"/>
            <w:sz w:val="26"/>
            <w:szCs w:val="26"/>
            <w:rPrChange w:id="419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 xml:space="preserve">сумма должностных окладов муниципальных служащих и работников, </w:t>
        </w:r>
      </w:ins>
      <w:r w:rsidR="0068414C" w:rsidRPr="00195CCC">
        <w:rPr>
          <w:rFonts w:ascii="Times New Roman" w:hAnsi="Times New Roman" w:cs="Times New Roman"/>
          <w:sz w:val="26"/>
          <w:szCs w:val="26"/>
        </w:rPr>
        <w:t>указанных в</w:t>
      </w:r>
      <w:ins w:id="420" w:author="овраменко_ид" w:date="2025-08-15T16:13:00Z">
        <w:r w:rsidRPr="00195CCC">
          <w:rPr>
            <w:rFonts w:ascii="Times New Roman" w:hAnsi="Times New Roman" w:cs="Times New Roman"/>
            <w:sz w:val="26"/>
            <w:szCs w:val="26"/>
            <w:rPrChange w:id="421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 xml:space="preserve"> пункт</w:t>
        </w:r>
      </w:ins>
      <w:r w:rsidR="0068414C" w:rsidRPr="00195CCC">
        <w:rPr>
          <w:rFonts w:ascii="Times New Roman" w:hAnsi="Times New Roman" w:cs="Times New Roman"/>
          <w:sz w:val="26"/>
          <w:szCs w:val="26"/>
        </w:rPr>
        <w:t>е</w:t>
      </w:r>
      <w:ins w:id="422" w:author="овраменко_ид" w:date="2025-08-15T16:13:00Z">
        <w:r w:rsidRPr="00195CCC">
          <w:rPr>
            <w:rFonts w:ascii="Times New Roman" w:hAnsi="Times New Roman" w:cs="Times New Roman"/>
            <w:sz w:val="26"/>
            <w:szCs w:val="26"/>
            <w:rPrChange w:id="423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 xml:space="preserve"> 1.</w:t>
        </w:r>
        <w:proofErr w:type="gramStart"/>
        <w:r w:rsidRPr="00195CCC">
          <w:rPr>
            <w:rFonts w:ascii="Times New Roman" w:hAnsi="Times New Roman" w:cs="Times New Roman"/>
            <w:sz w:val="26"/>
            <w:szCs w:val="26"/>
            <w:rPrChange w:id="424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t>4.Положения</w:t>
        </w:r>
      </w:ins>
      <w:proofErr w:type="gramEnd"/>
    </w:p>
    <w:p w14:paraId="7914FC71" w14:textId="77777777" w:rsidR="000F3DA7" w:rsidRPr="00195CCC" w:rsidDel="00B32EA8" w:rsidRDefault="00A230A3" w:rsidP="005A3907">
      <w:pPr>
        <w:pStyle w:val="ConsPlusNormal"/>
        <w:ind w:firstLine="540"/>
        <w:jc w:val="both"/>
        <w:rPr>
          <w:del w:id="425" w:author="овраменко_ид" w:date="2025-08-15T16:14:00Z"/>
          <w:rFonts w:ascii="Times New Roman" w:hAnsi="Times New Roman" w:cs="Times New Roman"/>
          <w:sz w:val="26"/>
          <w:szCs w:val="26"/>
          <w:rPrChange w:id="426" w:author="овраменко_ид" w:date="2025-08-27T14:34:00Z">
            <w:rPr>
              <w:del w:id="427" w:author="овраменко_ид" w:date="2025-08-15T16:14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28" w:author="овраменко_ид" w:date="2025-08-15T16:14:00Z">
        <w:r w:rsidRPr="00195CCC">
          <w:rPr>
            <w:sz w:val="26"/>
            <w:szCs w:val="26"/>
            <w:rPrChange w:id="429" w:author="овраменко_ид" w:date="2025-08-27T14:34:00Z">
              <w:rPr>
                <w:color w:val="FF0000"/>
              </w:rPr>
            </w:rPrChange>
          </w:rPr>
          <w:delText xml:space="preserve">В значения показателей a, b, c включаются суммы месячных денежных вознаграждений, окладов месячного денежного содержания, должностных окладов лиц по состоянию на расчетную дату, в соответствии с </w:delText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30" w:author="овраменко_ид" w:date="2025-08-27T14:34:00Z">
              <w:rPr/>
            </w:rPrChange>
          </w:rPr>
          <w:fldChar w:fldCharType="begin"/>
        </w:r>
        <w:r w:rsidRPr="00195CCC">
          <w:rPr>
            <w:rFonts w:ascii="Times New Roman" w:hAnsi="Times New Roman" w:cs="Times New Roman"/>
            <w:sz w:val="26"/>
            <w:szCs w:val="26"/>
            <w:rPrChange w:id="431" w:author="овраменко_ид" w:date="2025-08-27T14:34:00Z">
              <w:rPr/>
            </w:rPrChange>
          </w:rPr>
          <w:delInstrText>HYPERLINK \l "P78" \h</w:delInstrText>
        </w:r>
        <w:r w:rsidRPr="00195CCC" w:rsidDel="00B32EA8">
          <w:rPr>
            <w:sz w:val="26"/>
            <w:szCs w:val="26"/>
            <w:rPrChange w:id="432" w:author="овраменко_ид" w:date="2025-08-27T14:34:00Z">
              <w:rPr>
                <w:sz w:val="26"/>
                <w:szCs w:val="26"/>
              </w:rPr>
            </w:rPrChange>
          </w:rPr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33" w:author="овраменко_ид" w:date="2025-08-27T14:34:00Z">
              <w:rPr/>
            </w:rPrChange>
          </w:rPr>
          <w:fldChar w:fldCharType="separate"/>
        </w:r>
        <w:r w:rsidRPr="00195CCC">
          <w:rPr>
            <w:sz w:val="26"/>
            <w:szCs w:val="26"/>
            <w:rPrChange w:id="434" w:author="овраменко_ид" w:date="2025-08-27T14:34:00Z">
              <w:rPr>
                <w:color w:val="FF0000"/>
              </w:rPr>
            </w:rPrChange>
          </w:rPr>
          <w:delText>пунктом 1.5</w:delText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35" w:author="овраменко_ид" w:date="2025-08-27T14:34:00Z">
              <w:rPr/>
            </w:rPrChange>
          </w:rPr>
          <w:fldChar w:fldCharType="end"/>
        </w:r>
        <w:r w:rsidRPr="00195CCC">
          <w:rPr>
            <w:sz w:val="26"/>
            <w:szCs w:val="26"/>
            <w:rPrChange w:id="436" w:author="овраменко_ид" w:date="2025-08-27T14:34:00Z">
              <w:rPr>
                <w:color w:val="FF0000"/>
              </w:rPr>
            </w:rPrChange>
          </w:rPr>
          <w:delText xml:space="preserve"> Положения о порядке выплаты премий в органах исполнительной власти Ленинградской области, аппаратах мировых судей Ленинградской области по итогам работы за квартал, год.</w:delText>
        </w:r>
      </w:del>
    </w:p>
    <w:p w14:paraId="352586CB" w14:textId="77777777" w:rsidR="000F3DA7" w:rsidRPr="00195CCC" w:rsidDel="00B32EA8" w:rsidRDefault="00A230A3" w:rsidP="005A3907">
      <w:pPr>
        <w:pStyle w:val="ConsPlusNormal"/>
        <w:jc w:val="both"/>
        <w:rPr>
          <w:del w:id="437" w:author="овраменко_ид" w:date="2025-08-15T16:14:00Z"/>
          <w:rFonts w:ascii="Times New Roman" w:hAnsi="Times New Roman" w:cs="Times New Roman"/>
          <w:sz w:val="26"/>
          <w:szCs w:val="26"/>
          <w:rPrChange w:id="438" w:author="овраменко_ид" w:date="2025-08-27T14:34:00Z">
            <w:rPr>
              <w:del w:id="439" w:author="овраменко_ид" w:date="2025-08-15T16:14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40" w:author="овраменко_ид" w:date="2025-08-15T16:14:00Z">
        <w:r w:rsidRPr="00195CCC">
          <w:rPr>
            <w:sz w:val="26"/>
            <w:szCs w:val="26"/>
            <w:rPrChange w:id="441" w:author="овраменко_ид" w:date="2025-08-27T14:34:00Z">
              <w:rPr>
                <w:color w:val="FF0000"/>
              </w:rPr>
            </w:rPrChange>
          </w:rPr>
          <w:delText xml:space="preserve">(в ред. </w:delText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42" w:author="овраменко_ид" w:date="2025-08-27T14:34:00Z">
              <w:rPr/>
            </w:rPrChange>
          </w:rPr>
          <w:fldChar w:fldCharType="begin"/>
        </w:r>
        <w:r w:rsidRPr="00195CCC">
          <w:rPr>
            <w:rFonts w:ascii="Times New Roman" w:hAnsi="Times New Roman" w:cs="Times New Roman"/>
            <w:sz w:val="26"/>
            <w:szCs w:val="26"/>
            <w:rPrChange w:id="443" w:author="овраменко_ид" w:date="2025-08-27T14:34:00Z">
              <w:rPr/>
            </w:rPrChange>
          </w:rPr>
          <w:delInstrText>HYPERLINK "https://login.consultant.ru/link/?req=doc&amp;base=SPB&amp;n=269799&amp;dst=100116" \h</w:delInstrText>
        </w:r>
        <w:r w:rsidRPr="00195CCC" w:rsidDel="00B32EA8">
          <w:rPr>
            <w:sz w:val="26"/>
            <w:szCs w:val="26"/>
            <w:rPrChange w:id="444" w:author="овраменко_ид" w:date="2025-08-27T14:34:00Z">
              <w:rPr>
                <w:sz w:val="26"/>
                <w:szCs w:val="26"/>
              </w:rPr>
            </w:rPrChange>
          </w:rPr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45" w:author="овраменко_ид" w:date="2025-08-27T14:34:00Z">
              <w:rPr/>
            </w:rPrChange>
          </w:rPr>
          <w:fldChar w:fldCharType="separate"/>
        </w:r>
        <w:r w:rsidRPr="00195CCC">
          <w:rPr>
            <w:sz w:val="26"/>
            <w:szCs w:val="26"/>
            <w:rPrChange w:id="446" w:author="овраменко_ид" w:date="2025-08-27T14:34:00Z">
              <w:rPr>
                <w:color w:val="FF0000"/>
              </w:rPr>
            </w:rPrChange>
          </w:rPr>
          <w:delText>Постановления</w:delText>
        </w:r>
        <w:r w:rsidRPr="00195CCC" w:rsidDel="00B32EA8">
          <w:rPr>
            <w:rFonts w:ascii="Times New Roman" w:hAnsi="Times New Roman" w:cs="Times New Roman"/>
            <w:sz w:val="26"/>
            <w:szCs w:val="26"/>
            <w:rPrChange w:id="447" w:author="овраменко_ид" w:date="2025-08-27T14:34:00Z">
              <w:rPr/>
            </w:rPrChange>
          </w:rPr>
          <w:fldChar w:fldCharType="end"/>
        </w:r>
        <w:r w:rsidRPr="00195CCC">
          <w:rPr>
            <w:sz w:val="26"/>
            <w:szCs w:val="26"/>
            <w:rPrChange w:id="448" w:author="овраменко_ид" w:date="2025-08-27T14:34:00Z">
              <w:rPr>
                <w:color w:val="FF0000"/>
              </w:rPr>
            </w:rPrChange>
          </w:rPr>
          <w:delText xml:space="preserve"> Губернатора Ленинградской области от 20.02.2023 N 10-пг)</w:delText>
        </w:r>
      </w:del>
    </w:p>
    <w:p w14:paraId="7BB0EA71" w14:textId="77777777" w:rsidR="005A3907" w:rsidRPr="00195CCC" w:rsidRDefault="005A3907" w:rsidP="005A39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rPrChange w:id="449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</w:p>
    <w:p w14:paraId="4D1EE2F1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50" w:author="овраменко_ид" w:date="2025-08-15T16:19:00Z"/>
          <w:rFonts w:ascii="Times New Roman" w:hAnsi="Times New Roman" w:cs="Times New Roman"/>
          <w:sz w:val="26"/>
          <w:szCs w:val="26"/>
          <w:rPrChange w:id="451" w:author="овраменко_ид" w:date="2025-08-27T14:34:00Z">
            <w:rPr>
              <w:del w:id="452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53" w:author="овраменко_ид" w:date="2025-08-15T16:19:00Z">
        <w:r w:rsidRPr="00195CCC">
          <w:rPr>
            <w:sz w:val="26"/>
            <w:szCs w:val="26"/>
            <w:rPrChange w:id="454" w:author="овраменко_ид" w:date="2025-08-27T14:34:00Z">
              <w:rPr>
                <w:color w:val="FF0000"/>
              </w:rPr>
            </w:rPrChange>
          </w:rPr>
          <w:delText>2. Премия руководителю органа исполнительной власти Ленинградской области рассчитывается по формуле:</w:delText>
        </w:r>
      </w:del>
    </w:p>
    <w:p w14:paraId="34F514FD" w14:textId="77777777" w:rsidR="000F3DA7" w:rsidRPr="00195CCC" w:rsidDel="00065273" w:rsidRDefault="00A230A3" w:rsidP="005A3907">
      <w:pPr>
        <w:pStyle w:val="ConsPlusNormal"/>
        <w:jc w:val="center"/>
        <w:rPr>
          <w:del w:id="455" w:author="овраменко_ид" w:date="2025-08-15T16:19:00Z"/>
          <w:rFonts w:ascii="Times New Roman" w:hAnsi="Times New Roman" w:cs="Times New Roman"/>
          <w:sz w:val="26"/>
          <w:szCs w:val="26"/>
          <w:rPrChange w:id="456" w:author="овраменко_ид" w:date="2025-08-27T14:34:00Z">
            <w:rPr>
              <w:del w:id="457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58" w:author="овраменко_ид" w:date="2025-08-15T16:19:00Z">
        <w:r w:rsidRPr="00195CCC">
          <w:rPr>
            <w:sz w:val="26"/>
            <w:szCs w:val="26"/>
            <w:rPrChange w:id="459" w:author="овраменко_ид" w:date="2025-08-27T14:34:00Z">
              <w:rPr>
                <w:color w:val="FF0000"/>
              </w:rPr>
            </w:rPrChange>
          </w:rPr>
          <w:delText>Прi = V x Кпр x C,</w:delText>
        </w:r>
      </w:del>
    </w:p>
    <w:p w14:paraId="3932F4CB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60" w:author="овраменко_ид" w:date="2025-08-15T16:19:00Z"/>
          <w:rFonts w:ascii="Times New Roman" w:hAnsi="Times New Roman" w:cs="Times New Roman"/>
          <w:sz w:val="26"/>
          <w:szCs w:val="26"/>
          <w:rPrChange w:id="461" w:author="овраменко_ид" w:date="2025-08-27T14:34:00Z">
            <w:rPr>
              <w:del w:id="462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63" w:author="овраменко_ид" w:date="2025-08-15T16:19:00Z">
        <w:r w:rsidRPr="00195CCC">
          <w:rPr>
            <w:sz w:val="26"/>
            <w:szCs w:val="26"/>
            <w:rPrChange w:id="464" w:author="овраменко_ид" w:date="2025-08-27T14:34:00Z">
              <w:rPr>
                <w:color w:val="FF0000"/>
              </w:rPr>
            </w:rPrChange>
          </w:rPr>
          <w:delText>где:</w:delText>
        </w:r>
      </w:del>
    </w:p>
    <w:p w14:paraId="72E5E323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65" w:author="овраменко_ид" w:date="2025-08-15T16:19:00Z"/>
          <w:rFonts w:ascii="Times New Roman" w:hAnsi="Times New Roman" w:cs="Times New Roman"/>
          <w:sz w:val="26"/>
          <w:szCs w:val="26"/>
          <w:rPrChange w:id="466" w:author="овраменко_ид" w:date="2025-08-27T14:34:00Z">
            <w:rPr>
              <w:del w:id="467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68" w:author="овраменко_ид" w:date="2025-08-15T16:19:00Z">
        <w:r w:rsidRPr="00195CCC">
          <w:rPr>
            <w:sz w:val="26"/>
            <w:szCs w:val="26"/>
            <w:rPrChange w:id="469" w:author="овраменко_ид" w:date="2025-08-27T14:34:00Z">
              <w:rPr>
                <w:color w:val="FF0000"/>
              </w:rPr>
            </w:rPrChange>
          </w:rPr>
          <w:delText>Прi - размер премии руководителю органа исполнительной власти Ленинградской области (в рублях);</w:delText>
        </w:r>
      </w:del>
    </w:p>
    <w:p w14:paraId="7847BC48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70" w:author="овраменко_ид" w:date="2025-08-15T16:19:00Z"/>
          <w:rFonts w:ascii="Times New Roman" w:hAnsi="Times New Roman" w:cs="Times New Roman"/>
          <w:sz w:val="26"/>
          <w:szCs w:val="26"/>
          <w:rPrChange w:id="471" w:author="овраменко_ид" w:date="2025-08-27T14:34:00Z">
            <w:rPr>
              <w:del w:id="472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73" w:author="овраменко_ид" w:date="2025-08-15T16:19:00Z">
        <w:r w:rsidRPr="00195CCC">
          <w:rPr>
            <w:sz w:val="26"/>
            <w:szCs w:val="26"/>
            <w:rPrChange w:id="474" w:author="овраменко_ид" w:date="2025-08-27T14:34:00Z">
              <w:rPr>
                <w:color w:val="FF0000"/>
              </w:rPr>
            </w:rPrChange>
          </w:rPr>
          <w:delText>V - размер денежного вознаграждения (оклада месячного денежного содержания) руководителя органа исполнительной власти Ленинградской области;</w:delText>
        </w:r>
      </w:del>
    </w:p>
    <w:p w14:paraId="730F1F0C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75" w:author="овраменко_ид" w:date="2025-08-15T16:19:00Z"/>
          <w:rFonts w:ascii="Times New Roman" w:hAnsi="Times New Roman" w:cs="Times New Roman"/>
          <w:sz w:val="26"/>
          <w:szCs w:val="26"/>
          <w:rPrChange w:id="476" w:author="овраменко_ид" w:date="2025-08-27T14:34:00Z">
            <w:rPr>
              <w:del w:id="477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78" w:author="овраменко_ид" w:date="2025-08-15T16:19:00Z">
        <w:r w:rsidRPr="00195CCC">
          <w:rPr>
            <w:sz w:val="26"/>
            <w:szCs w:val="26"/>
            <w:rPrChange w:id="479" w:author="овраменко_ид" w:date="2025-08-27T14:34:00Z">
              <w:rPr>
                <w:color w:val="FF0000"/>
              </w:rPr>
            </w:rPrChange>
          </w:rPr>
          <w:delText>Кпр - премиальный коэффициент;</w:delText>
        </w:r>
      </w:del>
    </w:p>
    <w:p w14:paraId="26270A2B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80" w:author="овраменко_ид" w:date="2025-08-15T16:19:00Z"/>
          <w:rFonts w:ascii="Times New Roman" w:hAnsi="Times New Roman" w:cs="Times New Roman"/>
          <w:sz w:val="26"/>
          <w:szCs w:val="26"/>
          <w:rPrChange w:id="481" w:author="овраменко_ид" w:date="2025-08-27T14:34:00Z">
            <w:rPr>
              <w:del w:id="482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83" w:author="овраменко_ид" w:date="2025-08-15T16:19:00Z">
        <w:r w:rsidRPr="00195CCC">
          <w:rPr>
            <w:sz w:val="26"/>
            <w:szCs w:val="26"/>
            <w:rPrChange w:id="484" w:author="овраменко_ид" w:date="2025-08-27T14:34:00Z">
              <w:rPr>
                <w:color w:val="FF0000"/>
              </w:rPr>
            </w:rPrChange>
          </w:rPr>
          <w:delText>C - размер премии в процентах, определенный на кадровом совете при Губернаторе Ленинградской области.</w:delText>
        </w:r>
      </w:del>
    </w:p>
    <w:p w14:paraId="42BDE25F" w14:textId="77777777" w:rsidR="000F3DA7" w:rsidRPr="00195CCC" w:rsidDel="00065273" w:rsidRDefault="000F3DA7" w:rsidP="005A3907">
      <w:pPr>
        <w:pStyle w:val="ConsPlusNormal"/>
        <w:ind w:firstLine="540"/>
        <w:jc w:val="both"/>
        <w:rPr>
          <w:del w:id="485" w:author="овраменко_ид" w:date="2025-08-15T16:19:00Z"/>
          <w:rFonts w:ascii="Times New Roman" w:hAnsi="Times New Roman" w:cs="Times New Roman"/>
          <w:sz w:val="26"/>
          <w:szCs w:val="26"/>
          <w:rPrChange w:id="486" w:author="овраменко_ид" w:date="2025-08-27T14:34:00Z">
            <w:rPr>
              <w:del w:id="487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</w:p>
    <w:p w14:paraId="09A22CAF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488" w:author="овраменко_ид" w:date="2025-08-15T16:19:00Z"/>
          <w:rFonts w:ascii="Times New Roman" w:hAnsi="Times New Roman" w:cs="Times New Roman"/>
          <w:sz w:val="26"/>
          <w:szCs w:val="26"/>
          <w:rPrChange w:id="489" w:author="овраменко_ид" w:date="2025-08-27T14:34:00Z">
            <w:rPr>
              <w:del w:id="490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91" w:author="овраменко_ид" w:date="2025-08-15T16:19:00Z">
        <w:r w:rsidRPr="00195CCC">
          <w:rPr>
            <w:sz w:val="26"/>
            <w:szCs w:val="26"/>
            <w:rPrChange w:id="492" w:author="овраменко_ид" w:date="2025-08-27T14:34:00Z">
              <w:rPr>
                <w:color w:val="FF0000"/>
              </w:rPr>
            </w:rPrChange>
          </w:rPr>
          <w:delText>3. Премиальный фонд органа исполнительной власти Ленинградской области к распределению рассчитывается по формуле:</w:delText>
        </w:r>
      </w:del>
    </w:p>
    <w:p w14:paraId="2D98E4B5" w14:textId="77777777" w:rsidR="000F3DA7" w:rsidRPr="00195CCC" w:rsidDel="00065273" w:rsidRDefault="00A230A3" w:rsidP="005A3907">
      <w:pPr>
        <w:pStyle w:val="ConsPlusNormal"/>
        <w:jc w:val="center"/>
        <w:rPr>
          <w:del w:id="493" w:author="овраменко_ид" w:date="2025-08-15T16:19:00Z"/>
          <w:rFonts w:ascii="Times New Roman" w:hAnsi="Times New Roman" w:cs="Times New Roman"/>
          <w:sz w:val="26"/>
          <w:szCs w:val="26"/>
          <w:rPrChange w:id="494" w:author="овраменко_ид" w:date="2025-08-27T14:34:00Z">
            <w:rPr>
              <w:del w:id="495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496" w:author="овраменко_ид" w:date="2025-08-15T16:19:00Z">
        <w:r w:rsidRPr="00195CCC">
          <w:rPr>
            <w:sz w:val="26"/>
            <w:szCs w:val="26"/>
            <w:rPrChange w:id="497" w:author="овраменко_ид" w:date="2025-08-27T14:34:00Z">
              <w:rPr>
                <w:color w:val="FF0000"/>
              </w:rPr>
            </w:rPrChange>
          </w:rPr>
          <w:delText>О</w:delText>
        </w:r>
        <w:r w:rsidRPr="00195CCC">
          <w:rPr>
            <w:sz w:val="26"/>
            <w:szCs w:val="26"/>
            <w:vertAlign w:val="subscript"/>
            <w:rPrChange w:id="498" w:author="овраменко_ид" w:date="2025-08-27T14:34:00Z">
              <w:rPr>
                <w:color w:val="FF0000"/>
                <w:vertAlign w:val="subscript"/>
              </w:rPr>
            </w:rPrChange>
          </w:rPr>
          <w:delText>i</w:delText>
        </w:r>
        <w:r w:rsidRPr="00195CCC">
          <w:rPr>
            <w:sz w:val="26"/>
            <w:szCs w:val="26"/>
            <w:rPrChange w:id="499" w:author="овраменко_ид" w:date="2025-08-27T14:34:00Z">
              <w:rPr>
                <w:color w:val="FF0000"/>
              </w:rPr>
            </w:rPrChange>
          </w:rPr>
          <w:delText xml:space="preserve"> = М x Б</w:delText>
        </w:r>
        <w:r w:rsidRPr="00195CCC">
          <w:rPr>
            <w:sz w:val="26"/>
            <w:szCs w:val="26"/>
            <w:vertAlign w:val="subscript"/>
            <w:rPrChange w:id="500" w:author="овраменко_ид" w:date="2025-08-27T14:34:00Z">
              <w:rPr>
                <w:color w:val="FF0000"/>
                <w:vertAlign w:val="subscript"/>
              </w:rPr>
            </w:rPrChange>
          </w:rPr>
          <w:delText>i</w:delText>
        </w:r>
        <w:r w:rsidRPr="00195CCC">
          <w:rPr>
            <w:sz w:val="26"/>
            <w:szCs w:val="26"/>
            <w:rPrChange w:id="501" w:author="овраменко_ид" w:date="2025-08-27T14:34:00Z">
              <w:rPr>
                <w:color w:val="FF0000"/>
              </w:rPr>
            </w:rPrChange>
          </w:rPr>
          <w:delText>,</w:delText>
        </w:r>
      </w:del>
    </w:p>
    <w:p w14:paraId="5D8AB0E5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502" w:author="овраменко_ид" w:date="2025-08-15T16:19:00Z"/>
          <w:rFonts w:ascii="Times New Roman" w:hAnsi="Times New Roman" w:cs="Times New Roman"/>
          <w:sz w:val="26"/>
          <w:szCs w:val="26"/>
          <w:rPrChange w:id="503" w:author="овраменко_ид" w:date="2025-08-27T14:34:00Z">
            <w:rPr>
              <w:del w:id="504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505" w:author="овраменко_ид" w:date="2025-08-15T16:19:00Z">
        <w:r w:rsidRPr="00195CCC">
          <w:rPr>
            <w:sz w:val="26"/>
            <w:szCs w:val="26"/>
            <w:rPrChange w:id="506" w:author="овраменко_ид" w:date="2025-08-27T14:34:00Z">
              <w:rPr>
                <w:color w:val="FF0000"/>
              </w:rPr>
            </w:rPrChange>
          </w:rPr>
          <w:delText>где:</w:delText>
        </w:r>
      </w:del>
    </w:p>
    <w:p w14:paraId="2CB1236D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507" w:author="овраменко_ид" w:date="2025-08-15T16:19:00Z"/>
          <w:rFonts w:ascii="Times New Roman" w:hAnsi="Times New Roman" w:cs="Times New Roman"/>
          <w:sz w:val="26"/>
          <w:szCs w:val="26"/>
          <w:rPrChange w:id="508" w:author="овраменко_ид" w:date="2025-08-27T14:34:00Z">
            <w:rPr>
              <w:del w:id="509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510" w:author="овраменко_ид" w:date="2025-08-15T16:19:00Z">
        <w:r w:rsidRPr="00195CCC">
          <w:rPr>
            <w:sz w:val="26"/>
            <w:szCs w:val="26"/>
            <w:rPrChange w:id="511" w:author="овраменко_ид" w:date="2025-08-27T14:34:00Z">
              <w:rPr>
                <w:color w:val="FF0000"/>
              </w:rPr>
            </w:rPrChange>
          </w:rPr>
          <w:delText>О</w:delText>
        </w:r>
        <w:r w:rsidRPr="00195CCC">
          <w:rPr>
            <w:sz w:val="26"/>
            <w:szCs w:val="26"/>
            <w:vertAlign w:val="subscript"/>
            <w:rPrChange w:id="512" w:author="овраменко_ид" w:date="2025-08-27T14:34:00Z">
              <w:rPr>
                <w:color w:val="FF0000"/>
                <w:vertAlign w:val="subscript"/>
              </w:rPr>
            </w:rPrChange>
          </w:rPr>
          <w:delText>i</w:delText>
        </w:r>
        <w:r w:rsidRPr="00195CCC">
          <w:rPr>
            <w:sz w:val="26"/>
            <w:szCs w:val="26"/>
            <w:rPrChange w:id="513" w:author="овраменко_ид" w:date="2025-08-27T14:34:00Z">
              <w:rPr>
                <w:color w:val="FF0000"/>
              </w:rPr>
            </w:rPrChange>
          </w:rPr>
          <w:delText xml:space="preserve"> - премиальный фонд органа исполнительной власти Ленинградской области к распределению (в рублях);</w:delText>
        </w:r>
      </w:del>
    </w:p>
    <w:p w14:paraId="22A8C519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514" w:author="овраменко_ид" w:date="2025-08-15T16:19:00Z"/>
          <w:rFonts w:ascii="Times New Roman" w:hAnsi="Times New Roman" w:cs="Times New Roman"/>
          <w:sz w:val="26"/>
          <w:szCs w:val="26"/>
          <w:rPrChange w:id="515" w:author="овраменко_ид" w:date="2025-08-27T14:34:00Z">
            <w:rPr>
              <w:del w:id="516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517" w:author="овраменко_ид" w:date="2025-08-15T16:19:00Z">
        <w:r w:rsidRPr="00195CCC">
          <w:rPr>
            <w:sz w:val="26"/>
            <w:szCs w:val="26"/>
            <w:rPrChange w:id="518" w:author="овраменко_ид" w:date="2025-08-27T14:34:00Z">
              <w:rPr>
                <w:color w:val="FF0000"/>
              </w:rPr>
            </w:rPrChange>
          </w:rPr>
          <w:delText>М - размер премиального фонда органа исполнительной власти Ленинградской области к распределению в процентах, определенный на кадровом совете при Губернаторе Ленинградской области;</w:delText>
        </w:r>
      </w:del>
    </w:p>
    <w:p w14:paraId="3F9E01E9" w14:textId="77777777" w:rsidR="000F3DA7" w:rsidRPr="00195CCC" w:rsidDel="00065273" w:rsidRDefault="00A230A3" w:rsidP="005A3907">
      <w:pPr>
        <w:pStyle w:val="ConsPlusNormal"/>
        <w:ind w:firstLine="540"/>
        <w:jc w:val="both"/>
        <w:rPr>
          <w:del w:id="519" w:author="овраменко_ид" w:date="2025-08-15T16:19:00Z"/>
          <w:rFonts w:ascii="Times New Roman" w:hAnsi="Times New Roman" w:cs="Times New Roman"/>
          <w:sz w:val="26"/>
          <w:szCs w:val="26"/>
          <w:rPrChange w:id="520" w:author="овраменко_ид" w:date="2025-08-27T14:34:00Z">
            <w:rPr>
              <w:del w:id="521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  <w:del w:id="522" w:author="овраменко_ид" w:date="2025-08-15T16:19:00Z">
        <w:r w:rsidRPr="00195CCC">
          <w:rPr>
            <w:sz w:val="26"/>
            <w:szCs w:val="26"/>
            <w:rPrChange w:id="523" w:author="овраменко_ид" w:date="2025-08-27T14:34:00Z">
              <w:rPr>
                <w:color w:val="FF0000"/>
              </w:rPr>
            </w:rPrChange>
          </w:rPr>
          <w:delText>Б</w:delText>
        </w:r>
        <w:r w:rsidRPr="00195CCC">
          <w:rPr>
            <w:sz w:val="26"/>
            <w:szCs w:val="26"/>
            <w:vertAlign w:val="subscript"/>
            <w:rPrChange w:id="524" w:author="овраменко_ид" w:date="2025-08-27T14:34:00Z">
              <w:rPr>
                <w:color w:val="FF0000"/>
                <w:vertAlign w:val="subscript"/>
              </w:rPr>
            </w:rPrChange>
          </w:rPr>
          <w:delText>i</w:delText>
        </w:r>
        <w:r w:rsidRPr="00195CCC">
          <w:rPr>
            <w:sz w:val="26"/>
            <w:szCs w:val="26"/>
            <w:rPrChange w:id="525" w:author="овраменко_ид" w:date="2025-08-27T14:34:00Z">
              <w:rPr>
                <w:color w:val="FF0000"/>
              </w:rPr>
            </w:rPrChange>
          </w:rPr>
          <w:delText xml:space="preserve"> - расчетный (плановый) размер премии органа исполнительной власти Ленинградской области, определенный по формуле:</w:delText>
        </w:r>
      </w:del>
    </w:p>
    <w:p w14:paraId="2BBC1978" w14:textId="77777777" w:rsidR="000F3DA7" w:rsidRPr="00195CCC" w:rsidDel="00065273" w:rsidRDefault="000F3DA7" w:rsidP="005A3907">
      <w:pPr>
        <w:pStyle w:val="ConsPlusNormal"/>
        <w:rPr>
          <w:del w:id="526" w:author="овраменко_ид" w:date="2025-08-15T16:19:00Z"/>
          <w:rFonts w:ascii="Times New Roman" w:hAnsi="Times New Roman" w:cs="Times New Roman"/>
          <w:sz w:val="26"/>
          <w:szCs w:val="26"/>
          <w:rPrChange w:id="527" w:author="овраменко_ид" w:date="2025-08-27T14:34:00Z">
            <w:rPr>
              <w:del w:id="528" w:author="овраменко_ид" w:date="2025-08-15T16:19:00Z"/>
              <w:rFonts w:ascii="Times New Roman" w:hAnsi="Times New Roman" w:cs="Times New Roman"/>
              <w:color w:val="FF0000"/>
              <w:sz w:val="24"/>
            </w:rPr>
          </w:rPrChange>
        </w:rPr>
      </w:pPr>
    </w:p>
    <w:p w14:paraId="6A29D18E" w14:textId="77777777" w:rsidR="00A230A3" w:rsidRPr="00195CCC" w:rsidRDefault="00A230A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pPrChange w:id="529" w:author="овраменко_ид" w:date="2025-08-27T14:38:00Z">
          <w:pPr>
            <w:pStyle w:val="ConsPlusNormal"/>
            <w:numPr>
              <w:ilvl w:val="1"/>
              <w:numId w:val="4"/>
            </w:numPr>
            <w:ind w:left="792" w:hanging="432"/>
            <w:jc w:val="both"/>
          </w:pPr>
        </w:pPrChange>
      </w:pPr>
      <w:del w:id="530" w:author="овраменко_ид" w:date="2025-08-15T16:19:00Z">
        <w:r w:rsidRPr="00195CCC">
          <w:rPr>
            <w:rFonts w:ascii="Times New Roman" w:hAnsi="Times New Roman" w:cs="Times New Roman"/>
            <w:sz w:val="26"/>
            <w:szCs w:val="26"/>
            <w:rPrChange w:id="531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>Б</w:delText>
        </w:r>
        <w:r w:rsidRPr="00195CCC">
          <w:rPr>
            <w:rFonts w:ascii="Times New Roman" w:hAnsi="Times New Roman" w:cs="Times New Roman"/>
            <w:sz w:val="26"/>
            <w:szCs w:val="26"/>
            <w:vertAlign w:val="subscript"/>
            <w:rPrChange w:id="532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</w:rPrChange>
          </w:rPr>
          <w:delText>i</w:delText>
        </w:r>
        <w:r w:rsidRPr="00195CCC">
          <w:rPr>
            <w:rFonts w:ascii="Times New Roman" w:hAnsi="Times New Roman" w:cs="Times New Roman"/>
            <w:sz w:val="26"/>
            <w:szCs w:val="26"/>
            <w:rPrChange w:id="533" w:author="овраменко_ид" w:date="2025-08-27T14:34:00Z">
              <w:rPr>
                <w:rFonts w:ascii="Times New Roman" w:hAnsi="Times New Roman" w:cs="Times New Roman"/>
                <w:color w:val="FF0000"/>
                <w:sz w:val="24"/>
              </w:rPr>
            </w:rPrChange>
          </w:rPr>
          <w:delText xml:space="preserve"> = (Fi - Прi) x Кпр.</w:delText>
        </w:r>
      </w:del>
      <w:proofErr w:type="spellStart"/>
      <w:ins w:id="534" w:author="овраменко_ид" w:date="2025-08-18T11:47:00Z">
        <w:r w:rsidR="00BE1547" w:rsidRPr="00195CCC">
          <w:rPr>
            <w:rFonts w:ascii="Times New Roman" w:hAnsi="Times New Roman" w:cs="Times New Roman"/>
            <w:sz w:val="26"/>
            <w:szCs w:val="26"/>
          </w:rPr>
          <w:t>Пф</w:t>
        </w:r>
        <w:proofErr w:type="spellEnd"/>
        <w:r w:rsidR="00BE1547" w:rsidRPr="00195CCC">
          <w:rPr>
            <w:rFonts w:ascii="Times New Roman" w:hAnsi="Times New Roman" w:cs="Times New Roman"/>
            <w:sz w:val="26"/>
            <w:szCs w:val="26"/>
          </w:rPr>
          <w:t>=ОРЭ-</w:t>
        </w:r>
      </w:ins>
      <w:proofErr w:type="spellStart"/>
      <w:ins w:id="535" w:author="овраменко_ид" w:date="2025-08-18T11:49:00Z">
        <w:r w:rsidR="00BE1547" w:rsidRPr="00195CCC">
          <w:rPr>
            <w:rFonts w:ascii="Times New Roman" w:hAnsi="Times New Roman" w:cs="Times New Roman"/>
            <w:sz w:val="26"/>
            <w:szCs w:val="26"/>
          </w:rPr>
          <w:t>РЭп</w:t>
        </w:r>
      </w:ins>
      <w:ins w:id="536" w:author="овраменко_ид" w:date="2025-08-18T11:48:00Z">
        <w:r w:rsidR="00BE1547" w:rsidRPr="00195CCC">
          <w:rPr>
            <w:rFonts w:ascii="Times New Roman" w:hAnsi="Times New Roman" w:cs="Times New Roman"/>
            <w:sz w:val="26"/>
            <w:szCs w:val="26"/>
          </w:rPr>
          <w:t>о</w:t>
        </w:r>
        <w:proofErr w:type="spellEnd"/>
        <w:r w:rsidR="00BE1547" w:rsidRPr="00195CCC">
          <w:rPr>
            <w:rFonts w:ascii="Times New Roman" w:hAnsi="Times New Roman" w:cs="Times New Roman"/>
            <w:sz w:val="26"/>
            <w:szCs w:val="26"/>
          </w:rPr>
          <w:t>-</w:t>
        </w:r>
      </w:ins>
      <w:proofErr w:type="spellStart"/>
      <w:ins w:id="537" w:author="овраменко_ид" w:date="2025-08-18T11:49:00Z">
        <w:r w:rsidR="00BE1547" w:rsidRPr="00195CCC">
          <w:rPr>
            <w:rFonts w:ascii="Times New Roman" w:hAnsi="Times New Roman" w:cs="Times New Roman"/>
            <w:sz w:val="26"/>
            <w:szCs w:val="26"/>
          </w:rPr>
          <w:t>РЭ</w:t>
        </w:r>
      </w:ins>
      <w:ins w:id="538" w:author="овраменко_ид" w:date="2025-08-18T11:48:00Z">
        <w:r w:rsidR="00BE1547" w:rsidRPr="00195CCC">
          <w:rPr>
            <w:rFonts w:ascii="Times New Roman" w:hAnsi="Times New Roman" w:cs="Times New Roman"/>
            <w:sz w:val="26"/>
            <w:szCs w:val="26"/>
          </w:rPr>
          <w:t>м</w:t>
        </w:r>
      </w:ins>
      <w:ins w:id="539" w:author="овраменко_ид" w:date="2025-08-18T11:50:00Z">
        <w:r w:rsidR="00BE1547" w:rsidRPr="00195CCC">
          <w:rPr>
            <w:rFonts w:ascii="Times New Roman" w:hAnsi="Times New Roman" w:cs="Times New Roman"/>
            <w:sz w:val="26"/>
            <w:szCs w:val="26"/>
          </w:rPr>
          <w:t>п</w:t>
        </w:r>
      </w:ins>
      <w:r w:rsidR="003E3A1E" w:rsidRPr="00195CCC">
        <w:rPr>
          <w:rFonts w:ascii="Times New Roman" w:hAnsi="Times New Roman" w:cs="Times New Roman"/>
          <w:sz w:val="26"/>
          <w:szCs w:val="26"/>
        </w:rPr>
        <w:t>-Р</w:t>
      </w:r>
      <w:r w:rsidR="00DA5E3B" w:rsidRPr="00195CCC">
        <w:rPr>
          <w:rFonts w:ascii="Times New Roman" w:hAnsi="Times New Roman" w:cs="Times New Roman"/>
          <w:sz w:val="26"/>
          <w:szCs w:val="26"/>
        </w:rPr>
        <w:t>Э</w:t>
      </w:r>
      <w:r w:rsidR="003E3A1E" w:rsidRPr="00195CCC">
        <w:rPr>
          <w:rFonts w:ascii="Times New Roman" w:hAnsi="Times New Roman" w:cs="Times New Roman"/>
          <w:sz w:val="26"/>
          <w:szCs w:val="26"/>
        </w:rPr>
        <w:t>овр</w:t>
      </w:r>
      <w:r w:rsidR="00632DBE" w:rsidRPr="00195CCC">
        <w:rPr>
          <w:rFonts w:ascii="Times New Roman" w:hAnsi="Times New Roman" w:cs="Times New Roman"/>
          <w:sz w:val="26"/>
          <w:szCs w:val="26"/>
        </w:rPr>
        <w:t>-Р</w:t>
      </w:r>
      <w:r w:rsidR="00DA5E3B" w:rsidRPr="00195CCC">
        <w:rPr>
          <w:rFonts w:ascii="Times New Roman" w:hAnsi="Times New Roman" w:cs="Times New Roman"/>
          <w:sz w:val="26"/>
          <w:szCs w:val="26"/>
        </w:rPr>
        <w:t>Э</w:t>
      </w:r>
      <w:r w:rsidR="00632DBE" w:rsidRPr="00195CCC">
        <w:rPr>
          <w:rFonts w:ascii="Times New Roman" w:hAnsi="Times New Roman" w:cs="Times New Roman"/>
          <w:sz w:val="26"/>
          <w:szCs w:val="26"/>
        </w:rPr>
        <w:t>вл</w:t>
      </w:r>
      <w:r w:rsidR="00DF71E6" w:rsidRPr="00195CCC">
        <w:rPr>
          <w:rFonts w:ascii="Times New Roman" w:hAnsi="Times New Roman" w:cs="Times New Roman"/>
          <w:sz w:val="26"/>
          <w:szCs w:val="26"/>
        </w:rPr>
        <w:t>-Р</w:t>
      </w:r>
      <w:r w:rsidR="00DA5E3B" w:rsidRPr="00195CCC">
        <w:rPr>
          <w:rFonts w:ascii="Times New Roman" w:hAnsi="Times New Roman" w:cs="Times New Roman"/>
          <w:sz w:val="26"/>
          <w:szCs w:val="26"/>
        </w:rPr>
        <w:t>Э</w:t>
      </w:r>
      <w:r w:rsidR="00DF71E6" w:rsidRPr="00195CCC">
        <w:rPr>
          <w:rFonts w:ascii="Times New Roman" w:hAnsi="Times New Roman" w:cs="Times New Roman"/>
          <w:sz w:val="26"/>
          <w:szCs w:val="26"/>
        </w:rPr>
        <w:t>пр</w:t>
      </w:r>
      <w:proofErr w:type="spellEnd"/>
    </w:p>
    <w:p w14:paraId="615920EE" w14:textId="77777777" w:rsidR="005B3190" w:rsidRPr="00195CCC" w:rsidRDefault="005B3190" w:rsidP="002B36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33513D54" w14:textId="77777777" w:rsidR="00A230A3" w:rsidRPr="00195CCC" w:rsidRDefault="005B3190">
      <w:pPr>
        <w:pStyle w:val="ConsPlusNormal"/>
        <w:rPr>
          <w:ins w:id="540" w:author="овраменко_ид" w:date="2025-08-18T11:47:00Z"/>
          <w:rFonts w:ascii="Times New Roman" w:hAnsi="Times New Roman" w:cs="Times New Roman"/>
          <w:sz w:val="26"/>
          <w:szCs w:val="26"/>
        </w:rPr>
        <w:pPrChange w:id="541" w:author="овраменко_ид" w:date="2025-08-27T14:38:00Z">
          <w:pPr>
            <w:pStyle w:val="ConsPlusNormal"/>
            <w:numPr>
              <w:ilvl w:val="1"/>
              <w:numId w:val="4"/>
            </w:numPr>
            <w:ind w:left="792" w:hanging="432"/>
            <w:jc w:val="both"/>
          </w:pPr>
        </w:pPrChange>
      </w:pPr>
      <w:r w:rsidRPr="00195CCC">
        <w:rPr>
          <w:rFonts w:ascii="Times New Roman" w:hAnsi="Times New Roman" w:cs="Times New Roman"/>
          <w:sz w:val="26"/>
          <w:szCs w:val="26"/>
        </w:rPr>
        <w:t xml:space="preserve">         ОРЭ-общий размер экономии;</w:t>
      </w:r>
    </w:p>
    <w:p w14:paraId="4EAA8473" w14:textId="77777777" w:rsidR="00A230A3" w:rsidRPr="00195CCC" w:rsidRDefault="00BE1547">
      <w:pPr>
        <w:pStyle w:val="ConsPlusNormal"/>
        <w:ind w:left="567"/>
        <w:jc w:val="both"/>
        <w:rPr>
          <w:ins w:id="542" w:author="овраменко_ид" w:date="2025-08-18T11:43:00Z"/>
          <w:rFonts w:ascii="Times New Roman" w:hAnsi="Times New Roman" w:cs="Times New Roman"/>
          <w:sz w:val="26"/>
          <w:szCs w:val="26"/>
        </w:rPr>
        <w:pPrChange w:id="543" w:author="овраменко_ид" w:date="2025-08-27T14:38:00Z">
          <w:pPr>
            <w:pStyle w:val="ConsPlusNormal"/>
            <w:ind w:left="792"/>
            <w:jc w:val="both"/>
          </w:pPr>
        </w:pPrChange>
      </w:pPr>
      <w:proofErr w:type="spellStart"/>
      <w:ins w:id="544" w:author="овраменко_ид" w:date="2025-08-18T11:48:00Z">
        <w:r w:rsidRPr="00195CCC">
          <w:rPr>
            <w:rFonts w:ascii="Times New Roman" w:hAnsi="Times New Roman" w:cs="Times New Roman"/>
            <w:sz w:val="26"/>
            <w:szCs w:val="26"/>
          </w:rPr>
          <w:t>РЭпо</w:t>
        </w:r>
      </w:ins>
      <w:proofErr w:type="spellEnd"/>
      <w:ins w:id="545" w:author="овраменко_ид" w:date="2025-08-18T11:43:00Z">
        <w:r w:rsidR="00421679" w:rsidRPr="00195CCC">
          <w:rPr>
            <w:rFonts w:ascii="Times New Roman" w:hAnsi="Times New Roman" w:cs="Times New Roman"/>
            <w:sz w:val="26"/>
            <w:szCs w:val="26"/>
          </w:rPr>
          <w:t xml:space="preserve">- </w:t>
        </w:r>
      </w:ins>
      <w:ins w:id="546" w:author="овраменко_ид" w:date="2025-08-18T11:49:00Z">
        <w:r w:rsidRPr="00195CCC">
          <w:rPr>
            <w:rFonts w:ascii="Times New Roman" w:hAnsi="Times New Roman" w:cs="Times New Roman"/>
            <w:sz w:val="26"/>
            <w:szCs w:val="26"/>
          </w:rPr>
          <w:t>размер экономии от е</w:t>
        </w:r>
      </w:ins>
      <w:ins w:id="547" w:author="овраменко_ид" w:date="2025-08-18T11:43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4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диновременн</w:t>
        </w:r>
      </w:ins>
      <w:ins w:id="549" w:author="овраменко_ид" w:date="2025-08-18T11:49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50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551" w:author="овраменко_ид" w:date="2025-08-18T11:43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52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выплат</w:t>
        </w:r>
      </w:ins>
      <w:ins w:id="553" w:author="овраменко_ид" w:date="2025-08-18T11:49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5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ы</w:t>
        </w:r>
      </w:ins>
      <w:ins w:id="555" w:author="овраменко_ид" w:date="2025-08-18T11:43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5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при предоставлении ежегодного оплачиваемого отпуска</w:t>
        </w:r>
        <w:r w:rsidR="00421679" w:rsidRPr="00195CCC">
          <w:rPr>
            <w:rFonts w:ascii="Times New Roman" w:hAnsi="Times New Roman" w:cs="Times New Roman"/>
            <w:sz w:val="26"/>
            <w:szCs w:val="26"/>
          </w:rPr>
          <w:t>;</w:t>
        </w:r>
      </w:ins>
    </w:p>
    <w:p w14:paraId="7EA80DCF" w14:textId="77777777" w:rsidR="00A230A3" w:rsidRPr="00195CCC" w:rsidRDefault="00BE1547">
      <w:pPr>
        <w:pStyle w:val="ConsPlusNormal"/>
        <w:ind w:left="567"/>
        <w:jc w:val="both"/>
        <w:rPr>
          <w:rFonts w:ascii="Times New Roman" w:hAnsi="Times New Roman" w:cs="Times New Roman"/>
          <w:bCs/>
          <w:sz w:val="26"/>
          <w:szCs w:val="26"/>
        </w:rPr>
        <w:pPrChange w:id="557" w:author="овраменко_ид" w:date="2025-08-27T14:38:00Z">
          <w:pPr>
            <w:pStyle w:val="ConsPlusNormal"/>
            <w:ind w:left="792"/>
            <w:jc w:val="both"/>
          </w:pPr>
        </w:pPrChange>
      </w:pPr>
      <w:proofErr w:type="spellStart"/>
      <w:ins w:id="558" w:author="овраменко_ид" w:date="2025-08-18T11:49:00Z">
        <w:r w:rsidRPr="00195CCC">
          <w:rPr>
            <w:rFonts w:ascii="Times New Roman" w:hAnsi="Times New Roman" w:cs="Times New Roman"/>
            <w:sz w:val="26"/>
            <w:szCs w:val="26"/>
          </w:rPr>
          <w:t>РЭ</w:t>
        </w:r>
      </w:ins>
      <w:ins w:id="559" w:author="овраменко_ид" w:date="2025-08-18T11:48:00Z">
        <w:r w:rsidRPr="00195CCC">
          <w:rPr>
            <w:rFonts w:ascii="Times New Roman" w:hAnsi="Times New Roman" w:cs="Times New Roman"/>
            <w:sz w:val="26"/>
            <w:szCs w:val="26"/>
          </w:rPr>
          <w:t>м</w:t>
        </w:r>
      </w:ins>
      <w:ins w:id="560" w:author="овраменко_ид" w:date="2025-08-18T11:50:00Z">
        <w:r w:rsidRPr="00195CCC">
          <w:rPr>
            <w:rFonts w:ascii="Times New Roman" w:hAnsi="Times New Roman" w:cs="Times New Roman"/>
            <w:sz w:val="26"/>
            <w:szCs w:val="26"/>
          </w:rPr>
          <w:t>п</w:t>
        </w:r>
      </w:ins>
      <w:proofErr w:type="spellEnd"/>
      <w:ins w:id="561" w:author="овраменко_ид" w:date="2025-08-18T11:43:00Z">
        <w:r w:rsidR="00421679" w:rsidRPr="00195CCC">
          <w:rPr>
            <w:rFonts w:ascii="Times New Roman" w:hAnsi="Times New Roman" w:cs="Times New Roman"/>
            <w:sz w:val="26"/>
            <w:szCs w:val="26"/>
          </w:rPr>
          <w:t>-</w:t>
        </w:r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62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</w:t>
        </w:r>
      </w:ins>
      <w:ins w:id="563" w:author="овраменко_ид" w:date="2025-08-18T11:49:00Z">
        <w:r w:rsidRPr="00195CCC">
          <w:rPr>
            <w:rFonts w:ascii="Times New Roman" w:hAnsi="Times New Roman" w:cs="Times New Roman"/>
            <w:sz w:val="26"/>
            <w:szCs w:val="26"/>
          </w:rPr>
          <w:t xml:space="preserve">размер экономии от выплаты </w:t>
        </w:r>
      </w:ins>
      <w:ins w:id="564" w:author="овраменко_ид" w:date="2025-08-18T11:50:00Z">
        <w:r w:rsidRPr="00195CCC">
          <w:rPr>
            <w:rFonts w:ascii="Times New Roman" w:hAnsi="Times New Roman" w:cs="Times New Roman"/>
            <w:sz w:val="26"/>
            <w:szCs w:val="26"/>
          </w:rPr>
          <w:t>м</w:t>
        </w:r>
      </w:ins>
      <w:ins w:id="565" w:author="овраменко_ид" w:date="2025-08-18T11:43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66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атериальн</w:t>
        </w:r>
      </w:ins>
      <w:ins w:id="567" w:author="овраменко_ид" w:date="2025-08-18T11:50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68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ой</w:t>
        </w:r>
      </w:ins>
      <w:ins w:id="569" w:author="овраменко_ид" w:date="2025-08-18T11:43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70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 xml:space="preserve"> помощ</w:t>
        </w:r>
      </w:ins>
      <w:ins w:id="571" w:author="овраменко_ид" w:date="2025-08-18T11:50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72" w:author="овраменко_ид" w:date="2025-08-27T14:34:00Z">
              <w:rPr>
                <w:bCs/>
                <w:color w:val="FF0000"/>
              </w:rPr>
            </w:rPrChange>
          </w:rPr>
          <w:t>и</w:t>
        </w:r>
      </w:ins>
      <w:r w:rsidR="00632DBE" w:rsidRPr="00195CCC">
        <w:rPr>
          <w:rFonts w:ascii="Times New Roman" w:hAnsi="Times New Roman" w:cs="Times New Roman"/>
          <w:bCs/>
          <w:sz w:val="26"/>
          <w:szCs w:val="26"/>
        </w:rPr>
        <w:t>;</w:t>
      </w:r>
    </w:p>
    <w:p w14:paraId="1026BCD5" w14:textId="77777777" w:rsidR="003E3A1E" w:rsidRPr="00195CCC" w:rsidRDefault="003E3A1E" w:rsidP="002B3610">
      <w:pPr>
        <w:pStyle w:val="ConsPlusNormal"/>
        <w:ind w:left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95CCC">
        <w:rPr>
          <w:rFonts w:ascii="Times New Roman" w:hAnsi="Times New Roman" w:cs="Times New Roman"/>
          <w:bCs/>
          <w:sz w:val="26"/>
          <w:szCs w:val="26"/>
        </w:rPr>
        <w:t>Р</w:t>
      </w:r>
      <w:r w:rsidR="00DA5E3B" w:rsidRPr="00195CCC">
        <w:rPr>
          <w:rFonts w:ascii="Times New Roman" w:hAnsi="Times New Roman" w:cs="Times New Roman"/>
          <w:bCs/>
          <w:sz w:val="26"/>
          <w:szCs w:val="26"/>
        </w:rPr>
        <w:t>Э</w:t>
      </w:r>
      <w:r w:rsidRPr="00195CCC">
        <w:rPr>
          <w:rFonts w:ascii="Times New Roman" w:hAnsi="Times New Roman" w:cs="Times New Roman"/>
          <w:bCs/>
          <w:sz w:val="26"/>
          <w:szCs w:val="26"/>
        </w:rPr>
        <w:t>овр</w:t>
      </w:r>
      <w:proofErr w:type="spellEnd"/>
      <w:r w:rsidRPr="00195CCC">
        <w:rPr>
          <w:rFonts w:ascii="Times New Roman" w:hAnsi="Times New Roman" w:cs="Times New Roman"/>
          <w:bCs/>
          <w:sz w:val="26"/>
          <w:szCs w:val="26"/>
        </w:rPr>
        <w:t xml:space="preserve"> – размер экономии от выплаты премии </w:t>
      </w:r>
      <w:ins w:id="573" w:author="овраменко_ид" w:date="2025-08-18T11:39:00Z">
        <w:r w:rsidR="00A230A3" w:rsidRPr="00195CCC">
          <w:rPr>
            <w:rFonts w:ascii="Times New Roman" w:hAnsi="Times New Roman" w:cs="Times New Roman"/>
            <w:bCs/>
            <w:sz w:val="26"/>
            <w:szCs w:val="26"/>
            <w:rPrChange w:id="574" w:author="овраменко_ид" w:date="2025-08-27T14:34:00Z">
              <w:rPr>
                <w:bCs/>
                <w:color w:val="FF0000"/>
                <w:highlight w:val="yellow"/>
              </w:rPr>
            </w:rPrChange>
          </w:rPr>
          <w:t>за выполнение особо важных и сложных заданий</w:t>
        </w:r>
      </w:ins>
      <w:r w:rsidR="00632DBE" w:rsidRPr="00195CCC">
        <w:rPr>
          <w:rFonts w:ascii="Times New Roman" w:hAnsi="Times New Roman" w:cs="Times New Roman"/>
          <w:bCs/>
          <w:sz w:val="26"/>
          <w:szCs w:val="26"/>
        </w:rPr>
        <w:t>;</w:t>
      </w:r>
    </w:p>
    <w:p w14:paraId="3926E9F5" w14:textId="77777777" w:rsidR="00632DBE" w:rsidRPr="00195CCC" w:rsidRDefault="00632DBE" w:rsidP="002B3610">
      <w:pPr>
        <w:pStyle w:val="ConsPlusNormal"/>
        <w:ind w:left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proofErr w:type="spellStart"/>
      <w:r w:rsidRPr="00195CCC">
        <w:rPr>
          <w:rFonts w:ascii="Times New Roman" w:hAnsi="Times New Roman" w:cs="Times New Roman"/>
          <w:bCs/>
          <w:sz w:val="26"/>
          <w:szCs w:val="26"/>
        </w:rPr>
        <w:t>Р</w:t>
      </w:r>
      <w:r w:rsidR="00DA5E3B" w:rsidRPr="00195CCC">
        <w:rPr>
          <w:rFonts w:ascii="Times New Roman" w:hAnsi="Times New Roman" w:cs="Times New Roman"/>
          <w:bCs/>
          <w:sz w:val="26"/>
          <w:szCs w:val="26"/>
        </w:rPr>
        <w:t>Э</w:t>
      </w:r>
      <w:r w:rsidRPr="00195CCC">
        <w:rPr>
          <w:rFonts w:ascii="Times New Roman" w:hAnsi="Times New Roman" w:cs="Times New Roman"/>
          <w:bCs/>
          <w:sz w:val="26"/>
          <w:szCs w:val="26"/>
        </w:rPr>
        <w:t>вл</w:t>
      </w:r>
      <w:proofErr w:type="spellEnd"/>
      <w:r w:rsidRPr="00195CCC">
        <w:rPr>
          <w:rFonts w:ascii="Times New Roman" w:hAnsi="Times New Roman" w:cs="Times New Roman"/>
          <w:bCs/>
          <w:sz w:val="26"/>
          <w:szCs w:val="26"/>
        </w:rPr>
        <w:t xml:space="preserve"> – размер экономии от </w:t>
      </w:r>
      <w:r w:rsidRPr="00195CCC">
        <w:rPr>
          <w:rFonts w:ascii="Times New Roman" w:hAnsi="Times New Roman" w:cs="Times New Roman"/>
          <w:bCs/>
          <w:iCs/>
          <w:sz w:val="26"/>
          <w:szCs w:val="26"/>
        </w:rPr>
        <w:t>премии (единовременного вознаграждения) за продолжительную безупречную службу</w:t>
      </w:r>
      <w:r w:rsidR="00DF71E6" w:rsidRPr="00195CCC">
        <w:rPr>
          <w:rFonts w:ascii="Times New Roman" w:hAnsi="Times New Roman" w:cs="Times New Roman"/>
          <w:bCs/>
          <w:iCs/>
          <w:sz w:val="26"/>
          <w:szCs w:val="26"/>
        </w:rPr>
        <w:t>;</w:t>
      </w:r>
    </w:p>
    <w:p w14:paraId="24EA26C9" w14:textId="77777777" w:rsidR="00DF71E6" w:rsidRPr="00195CCC" w:rsidRDefault="00DF71E6" w:rsidP="002B3610">
      <w:pPr>
        <w:pStyle w:val="ConsPlusNormal"/>
        <w:ind w:left="567"/>
        <w:jc w:val="both"/>
        <w:rPr>
          <w:ins w:id="575" w:author="овраменко_ид" w:date="2025-08-18T11:43:00Z"/>
          <w:rFonts w:ascii="Times New Roman" w:hAnsi="Times New Roman" w:cs="Times New Roman"/>
          <w:bCs/>
          <w:sz w:val="26"/>
          <w:szCs w:val="26"/>
          <w:rPrChange w:id="576" w:author="овраменко_ид" w:date="2025-08-27T14:34:00Z">
            <w:rPr>
              <w:ins w:id="577" w:author="овраменко_ид" w:date="2025-08-18T11:43:00Z"/>
              <w:bCs/>
              <w:color w:val="FF0000"/>
            </w:rPr>
          </w:rPrChange>
        </w:rPr>
      </w:pPr>
      <w:proofErr w:type="spellStart"/>
      <w:r w:rsidRPr="00195CCC">
        <w:rPr>
          <w:rFonts w:ascii="Times New Roman" w:hAnsi="Times New Roman" w:cs="Times New Roman"/>
          <w:bCs/>
          <w:iCs/>
          <w:sz w:val="26"/>
          <w:szCs w:val="26"/>
        </w:rPr>
        <w:t>Р</w:t>
      </w:r>
      <w:r w:rsidR="00DA5E3B" w:rsidRPr="00195CCC">
        <w:rPr>
          <w:rFonts w:ascii="Times New Roman" w:hAnsi="Times New Roman" w:cs="Times New Roman"/>
          <w:bCs/>
          <w:iCs/>
          <w:sz w:val="26"/>
          <w:szCs w:val="26"/>
        </w:rPr>
        <w:t>Э</w:t>
      </w:r>
      <w:r w:rsidRPr="00195CCC">
        <w:rPr>
          <w:rFonts w:ascii="Times New Roman" w:hAnsi="Times New Roman" w:cs="Times New Roman"/>
          <w:bCs/>
          <w:iCs/>
          <w:sz w:val="26"/>
          <w:szCs w:val="26"/>
        </w:rPr>
        <w:t>пр</w:t>
      </w:r>
      <w:proofErr w:type="spellEnd"/>
      <w:r w:rsidRPr="00195CCC">
        <w:rPr>
          <w:rFonts w:ascii="Times New Roman" w:hAnsi="Times New Roman" w:cs="Times New Roman"/>
          <w:bCs/>
          <w:iCs/>
          <w:sz w:val="26"/>
          <w:szCs w:val="26"/>
        </w:rPr>
        <w:t xml:space="preserve"> – размер экономии от премии к праздничным дням.</w:t>
      </w:r>
    </w:p>
    <w:p w14:paraId="45DEAB23" w14:textId="77777777" w:rsidR="00421679" w:rsidRPr="00195CCC" w:rsidRDefault="00421679" w:rsidP="005A3907">
      <w:pPr>
        <w:pStyle w:val="ConsPlusNormal"/>
        <w:jc w:val="center"/>
        <w:rPr>
          <w:rFonts w:ascii="Times New Roman" w:hAnsi="Times New Roman" w:cs="Times New Roman"/>
          <w:sz w:val="26"/>
          <w:szCs w:val="26"/>
          <w:rPrChange w:id="578" w:author="овраменко_ид" w:date="2025-08-27T14:34:00Z">
            <w:rPr>
              <w:rFonts w:ascii="Times New Roman" w:hAnsi="Times New Roman" w:cs="Times New Roman"/>
              <w:color w:val="FF0000"/>
              <w:sz w:val="24"/>
            </w:rPr>
          </w:rPrChange>
        </w:rPr>
      </w:pPr>
    </w:p>
    <w:sectPr w:rsidR="00421679" w:rsidRPr="00195CCC" w:rsidSect="00830522">
      <w:headerReference w:type="default" r:id="rId7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E24D8" w14:textId="77777777" w:rsidR="00ED319B" w:rsidRDefault="00ED319B" w:rsidP="00561E29">
      <w:r>
        <w:separator/>
      </w:r>
    </w:p>
  </w:endnote>
  <w:endnote w:type="continuationSeparator" w:id="0">
    <w:p w14:paraId="65728EEB" w14:textId="77777777" w:rsidR="00ED319B" w:rsidRDefault="00ED319B" w:rsidP="0056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9C33F" w14:textId="77777777" w:rsidR="00ED319B" w:rsidRDefault="00ED319B" w:rsidP="00561E29">
      <w:r>
        <w:separator/>
      </w:r>
    </w:p>
  </w:footnote>
  <w:footnote w:type="continuationSeparator" w:id="0">
    <w:p w14:paraId="4F774DDB" w14:textId="77777777" w:rsidR="00ED319B" w:rsidRDefault="00ED319B" w:rsidP="0056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595068"/>
      <w:docPartObj>
        <w:docPartGallery w:val="Page Numbers (Top of Page)"/>
        <w:docPartUnique/>
      </w:docPartObj>
    </w:sdtPr>
    <w:sdtContent>
      <w:p w14:paraId="49CCAA39" w14:textId="59A72CE0" w:rsidR="00561E29" w:rsidRDefault="00561E2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A3030B" w14:textId="77777777" w:rsidR="00561E29" w:rsidRDefault="00561E29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F3B"/>
    <w:multiLevelType w:val="hybridMultilevel"/>
    <w:tmpl w:val="83468D3E"/>
    <w:lvl w:ilvl="0" w:tplc="E8DA9996">
      <w:start w:val="1"/>
      <w:numFmt w:val="decimal"/>
      <w:lvlText w:val="%1)"/>
      <w:lvlJc w:val="left"/>
      <w:pPr>
        <w:ind w:left="105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5256A1"/>
    <w:multiLevelType w:val="hybridMultilevel"/>
    <w:tmpl w:val="677A3A9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2344C1"/>
    <w:multiLevelType w:val="multilevel"/>
    <w:tmpl w:val="45E256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hint="default"/>
      </w:rPr>
    </w:lvl>
  </w:abstractNum>
  <w:abstractNum w:abstractNumId="3" w15:restartNumberingAfterBreak="0">
    <w:nsid w:val="409968AB"/>
    <w:multiLevelType w:val="hybridMultilevel"/>
    <w:tmpl w:val="7E703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178DF"/>
    <w:multiLevelType w:val="hybridMultilevel"/>
    <w:tmpl w:val="E1F64DA8"/>
    <w:lvl w:ilvl="0" w:tplc="15D857EE">
      <w:start w:val="1"/>
      <w:numFmt w:val="decimal"/>
      <w:lvlText w:val="%1)"/>
      <w:lvlJc w:val="left"/>
      <w:pPr>
        <w:ind w:left="93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9350673"/>
    <w:multiLevelType w:val="hybridMultilevel"/>
    <w:tmpl w:val="4AAABA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E202E62"/>
    <w:multiLevelType w:val="hybridMultilevel"/>
    <w:tmpl w:val="52DE8A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4385FD1"/>
    <w:multiLevelType w:val="multilevel"/>
    <w:tmpl w:val="2C7A92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6A7A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C610B9"/>
    <w:multiLevelType w:val="multilevel"/>
    <w:tmpl w:val="2C7A92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70746203">
    <w:abstractNumId w:val="3"/>
  </w:num>
  <w:num w:numId="2" w16cid:durableId="1453867713">
    <w:abstractNumId w:val="9"/>
  </w:num>
  <w:num w:numId="3" w16cid:durableId="2018606680">
    <w:abstractNumId w:val="8"/>
  </w:num>
  <w:num w:numId="4" w16cid:durableId="1426684293">
    <w:abstractNumId w:val="7"/>
  </w:num>
  <w:num w:numId="5" w16cid:durableId="1722092838">
    <w:abstractNumId w:val="2"/>
  </w:num>
  <w:num w:numId="6" w16cid:durableId="1032608515">
    <w:abstractNumId w:val="6"/>
  </w:num>
  <w:num w:numId="7" w16cid:durableId="98527922">
    <w:abstractNumId w:val="0"/>
  </w:num>
  <w:num w:numId="8" w16cid:durableId="1339885932">
    <w:abstractNumId w:val="1"/>
  </w:num>
  <w:num w:numId="9" w16cid:durableId="1097752520">
    <w:abstractNumId w:val="5"/>
  </w:num>
  <w:num w:numId="10" w16cid:durableId="1791590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A7"/>
    <w:rsid w:val="0001020F"/>
    <w:rsid w:val="00041EFD"/>
    <w:rsid w:val="00043EC4"/>
    <w:rsid w:val="00065273"/>
    <w:rsid w:val="00077740"/>
    <w:rsid w:val="000B6B9C"/>
    <w:rsid w:val="000C74CB"/>
    <w:rsid w:val="000E07E3"/>
    <w:rsid w:val="000F3DA7"/>
    <w:rsid w:val="00115090"/>
    <w:rsid w:val="001572FE"/>
    <w:rsid w:val="0018184D"/>
    <w:rsid w:val="00182B90"/>
    <w:rsid w:val="00195CCC"/>
    <w:rsid w:val="001A1EBE"/>
    <w:rsid w:val="001A6532"/>
    <w:rsid w:val="001C37B3"/>
    <w:rsid w:val="001C7D3B"/>
    <w:rsid w:val="001E1431"/>
    <w:rsid w:val="001F744D"/>
    <w:rsid w:val="00221725"/>
    <w:rsid w:val="0024498C"/>
    <w:rsid w:val="00277EFA"/>
    <w:rsid w:val="002B3610"/>
    <w:rsid w:val="002B37DC"/>
    <w:rsid w:val="002E12D8"/>
    <w:rsid w:val="003208A6"/>
    <w:rsid w:val="00327C32"/>
    <w:rsid w:val="00350931"/>
    <w:rsid w:val="003622A2"/>
    <w:rsid w:val="00367A9E"/>
    <w:rsid w:val="003720E5"/>
    <w:rsid w:val="00373D64"/>
    <w:rsid w:val="0037781C"/>
    <w:rsid w:val="003B0215"/>
    <w:rsid w:val="003D71A3"/>
    <w:rsid w:val="003E3A1E"/>
    <w:rsid w:val="003E3BDE"/>
    <w:rsid w:val="003F5400"/>
    <w:rsid w:val="00403AF9"/>
    <w:rsid w:val="00405F37"/>
    <w:rsid w:val="004076DB"/>
    <w:rsid w:val="00410D58"/>
    <w:rsid w:val="0042112C"/>
    <w:rsid w:val="00421679"/>
    <w:rsid w:val="00457746"/>
    <w:rsid w:val="004A03CF"/>
    <w:rsid w:val="004C32BD"/>
    <w:rsid w:val="00547D2A"/>
    <w:rsid w:val="00551497"/>
    <w:rsid w:val="005521E0"/>
    <w:rsid w:val="00561E29"/>
    <w:rsid w:val="00562219"/>
    <w:rsid w:val="00584BFF"/>
    <w:rsid w:val="00586954"/>
    <w:rsid w:val="005A3907"/>
    <w:rsid w:val="005A7E7C"/>
    <w:rsid w:val="005B3190"/>
    <w:rsid w:val="005C1F73"/>
    <w:rsid w:val="005D12BD"/>
    <w:rsid w:val="005D279A"/>
    <w:rsid w:val="005E24B8"/>
    <w:rsid w:val="005F327B"/>
    <w:rsid w:val="00625235"/>
    <w:rsid w:val="00632DBE"/>
    <w:rsid w:val="00647D2B"/>
    <w:rsid w:val="00652202"/>
    <w:rsid w:val="00656815"/>
    <w:rsid w:val="0068414C"/>
    <w:rsid w:val="006E275B"/>
    <w:rsid w:val="006E539B"/>
    <w:rsid w:val="00707DC1"/>
    <w:rsid w:val="00710413"/>
    <w:rsid w:val="00742A57"/>
    <w:rsid w:val="00754FBD"/>
    <w:rsid w:val="007829BF"/>
    <w:rsid w:val="00790C5C"/>
    <w:rsid w:val="00791BF9"/>
    <w:rsid w:val="007950C6"/>
    <w:rsid w:val="007A214D"/>
    <w:rsid w:val="007D3FAA"/>
    <w:rsid w:val="007E1C69"/>
    <w:rsid w:val="00802253"/>
    <w:rsid w:val="00823B43"/>
    <w:rsid w:val="00830522"/>
    <w:rsid w:val="00846D07"/>
    <w:rsid w:val="00860FDD"/>
    <w:rsid w:val="0086263D"/>
    <w:rsid w:val="00865300"/>
    <w:rsid w:val="0088706B"/>
    <w:rsid w:val="00897184"/>
    <w:rsid w:val="008B11DB"/>
    <w:rsid w:val="008B2220"/>
    <w:rsid w:val="008B3056"/>
    <w:rsid w:val="0090292E"/>
    <w:rsid w:val="00923620"/>
    <w:rsid w:val="00977288"/>
    <w:rsid w:val="009A0A68"/>
    <w:rsid w:val="009C0A43"/>
    <w:rsid w:val="009C6CAF"/>
    <w:rsid w:val="009F4F6D"/>
    <w:rsid w:val="009F76BA"/>
    <w:rsid w:val="00A230A3"/>
    <w:rsid w:val="00A67B75"/>
    <w:rsid w:val="00A8578A"/>
    <w:rsid w:val="00AC544F"/>
    <w:rsid w:val="00AD6998"/>
    <w:rsid w:val="00AE1E48"/>
    <w:rsid w:val="00B06BED"/>
    <w:rsid w:val="00B32EA8"/>
    <w:rsid w:val="00B56562"/>
    <w:rsid w:val="00B64F1B"/>
    <w:rsid w:val="00B711B0"/>
    <w:rsid w:val="00B949EB"/>
    <w:rsid w:val="00BA56A9"/>
    <w:rsid w:val="00BC3C50"/>
    <w:rsid w:val="00BE1547"/>
    <w:rsid w:val="00C00383"/>
    <w:rsid w:val="00C22693"/>
    <w:rsid w:val="00C773C7"/>
    <w:rsid w:val="00CA7E50"/>
    <w:rsid w:val="00CB1DD7"/>
    <w:rsid w:val="00CD091D"/>
    <w:rsid w:val="00CD3DC1"/>
    <w:rsid w:val="00CD6762"/>
    <w:rsid w:val="00CE622A"/>
    <w:rsid w:val="00D13BE2"/>
    <w:rsid w:val="00D15497"/>
    <w:rsid w:val="00DA2D9C"/>
    <w:rsid w:val="00DA4633"/>
    <w:rsid w:val="00DA5E3B"/>
    <w:rsid w:val="00DB2EA7"/>
    <w:rsid w:val="00DB6190"/>
    <w:rsid w:val="00DF6396"/>
    <w:rsid w:val="00DF71E6"/>
    <w:rsid w:val="00E10051"/>
    <w:rsid w:val="00E46D46"/>
    <w:rsid w:val="00E50D19"/>
    <w:rsid w:val="00EA212C"/>
    <w:rsid w:val="00ED2760"/>
    <w:rsid w:val="00ED319B"/>
    <w:rsid w:val="00F24CBF"/>
    <w:rsid w:val="00F35FB5"/>
    <w:rsid w:val="00F86AAB"/>
    <w:rsid w:val="00FA6E83"/>
    <w:rsid w:val="00FB7082"/>
    <w:rsid w:val="00FC480C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E306"/>
  <w15:docId w15:val="{B67B342E-3D22-4DD9-93B0-9BCFED24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D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D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D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D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D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3D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D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3D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3D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3D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D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3D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3D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3DA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3DA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3D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3D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3D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3D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3D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0F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3D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0F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3D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F3D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3D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0F3DA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3D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0F3DA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F3DA7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0F3D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paragraph" w:customStyle="1" w:styleId="ConsPlusTitle">
    <w:name w:val="ConsPlusTitle"/>
    <w:rsid w:val="000F3D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4"/>
      <w:lang w:eastAsia="ru-RU"/>
    </w:rPr>
  </w:style>
  <w:style w:type="paragraph" w:customStyle="1" w:styleId="ConsPlusTitlePage">
    <w:name w:val="ConsPlusTitlePage"/>
    <w:rsid w:val="000F3D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character" w:customStyle="1" w:styleId="71">
    <w:name w:val="Основной текст (7)_"/>
    <w:link w:val="72"/>
    <w:locked/>
    <w:rsid w:val="000F3DA7"/>
    <w:rPr>
      <w:rFonts w:ascii="Arial" w:hAnsi="Arial" w:cs="Arial"/>
      <w:b/>
      <w:bCs/>
      <w:i/>
      <w:iCs/>
      <w:spacing w:val="4"/>
      <w:sz w:val="21"/>
      <w:szCs w:val="21"/>
      <w:shd w:val="clear" w:color="auto" w:fill="FFFFFF"/>
    </w:rPr>
  </w:style>
  <w:style w:type="character" w:customStyle="1" w:styleId="7TimesNewRoman">
    <w:name w:val="Основной текст (7) + Times New Roman"/>
    <w:aliases w:val="11,5 pt1,Не курсив,Интервал 0 pt2"/>
    <w:basedOn w:val="71"/>
    <w:rsid w:val="000F3DA7"/>
    <w:rPr>
      <w:rFonts w:ascii="Arial" w:hAnsi="Arial" w:cs="Arial"/>
      <w:b/>
      <w:bCs/>
      <w:i/>
      <w:iCs/>
      <w:spacing w:val="4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F3DA7"/>
    <w:pPr>
      <w:widowControl w:val="0"/>
      <w:shd w:val="clear" w:color="auto" w:fill="FFFFFF"/>
      <w:spacing w:before="660" w:line="456" w:lineRule="exact"/>
      <w:jc w:val="center"/>
    </w:pPr>
    <w:rPr>
      <w:rFonts w:ascii="Arial" w:eastAsiaTheme="minorHAnsi" w:hAnsi="Arial" w:cs="Arial"/>
      <w:b/>
      <w:bCs/>
      <w:i/>
      <w:iCs/>
      <w:spacing w:val="4"/>
      <w:kern w:val="2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84B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BFF"/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AD699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D699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D6998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D699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D6998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AD69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561E2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61E29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561E2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61E29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Зоя Александровна</dc:creator>
  <cp:lastModifiedBy>1</cp:lastModifiedBy>
  <cp:revision>2</cp:revision>
  <cp:lastPrinted>2025-09-02T14:39:00Z</cp:lastPrinted>
  <dcterms:created xsi:type="dcterms:W3CDTF">2025-10-07T08:26:00Z</dcterms:created>
  <dcterms:modified xsi:type="dcterms:W3CDTF">2025-10-07T08:26:00Z</dcterms:modified>
</cp:coreProperties>
</file>